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323DA" w14:textId="77777777" w:rsidR="00590EF2" w:rsidRPr="00170ECF" w:rsidRDefault="00590EF2" w:rsidP="00590EF2">
      <w:pPr>
        <w:spacing w:after="0" w:line="276" w:lineRule="auto"/>
        <w:rPr>
          <w:rFonts w:ascii="Tahoma" w:hAnsi="Tahoma" w:cs="Tahoma"/>
          <w:b/>
          <w:bCs/>
          <w:sz w:val="20"/>
          <w:szCs w:val="20"/>
        </w:rPr>
      </w:pPr>
      <w:bookmarkStart w:id="0" w:name="_Hlk100327179"/>
    </w:p>
    <w:p w14:paraId="6BA3488C" w14:textId="064298BE" w:rsidR="00590EF2" w:rsidRPr="00BD7285" w:rsidRDefault="00590EF2" w:rsidP="00590EF2">
      <w:pPr>
        <w:spacing w:after="0" w:line="276" w:lineRule="auto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BD7285">
        <w:rPr>
          <w:rFonts w:ascii="Tahoma" w:hAnsi="Tahoma" w:cs="Tahoma"/>
          <w:i/>
          <w:iCs/>
          <w:sz w:val="20"/>
          <w:szCs w:val="20"/>
        </w:rPr>
        <w:t xml:space="preserve">Projekt umowy </w:t>
      </w:r>
      <w:proofErr w:type="spellStart"/>
      <w:r w:rsidRPr="00BD7285">
        <w:rPr>
          <w:rFonts w:ascii="Tahoma" w:hAnsi="Tahoma" w:cs="Tahoma"/>
          <w:i/>
          <w:iCs/>
          <w:sz w:val="20"/>
          <w:szCs w:val="20"/>
        </w:rPr>
        <w:t>sprzedaży</w:t>
      </w:r>
      <w:proofErr w:type="spellEnd"/>
      <w:r w:rsidRPr="00BD7285">
        <w:rPr>
          <w:rFonts w:ascii="Tahoma" w:hAnsi="Tahoma" w:cs="Tahoma"/>
          <w:i/>
          <w:iCs/>
          <w:sz w:val="20"/>
          <w:szCs w:val="20"/>
        </w:rPr>
        <w:t xml:space="preserve"> cyklicznej towarów z dostarczeniem</w:t>
      </w:r>
    </w:p>
    <w:p w14:paraId="7223017E" w14:textId="77777777" w:rsidR="00590EF2" w:rsidRPr="00BD7285" w:rsidRDefault="00590EF2" w:rsidP="00590EF2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bookmarkEnd w:id="0"/>
    <w:p w14:paraId="43FD287F" w14:textId="77777777" w:rsidR="00590EF2" w:rsidRPr="00BD7285" w:rsidRDefault="00590EF2" w:rsidP="00590EF2">
      <w:pPr>
        <w:pStyle w:val="Tytu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D7285">
        <w:rPr>
          <w:rFonts w:ascii="Tahoma" w:hAnsi="Tahoma" w:cs="Tahoma"/>
          <w:b/>
          <w:sz w:val="20"/>
          <w:szCs w:val="20"/>
        </w:rPr>
        <w:t xml:space="preserve">Umowa nr </w:t>
      </w:r>
      <w:r w:rsidRPr="00744A47">
        <w:rPr>
          <w:rFonts w:ascii="Tahoma" w:hAnsi="Tahoma" w:cs="Tahoma"/>
          <w:b/>
          <w:sz w:val="20"/>
          <w:szCs w:val="20"/>
          <w:highlight w:val="yellow"/>
        </w:rPr>
        <w:t>……………………………………..</w:t>
      </w:r>
    </w:p>
    <w:p w14:paraId="6207755D" w14:textId="77777777" w:rsidR="00590EF2" w:rsidRPr="00BD7285" w:rsidRDefault="00590EF2" w:rsidP="000C7051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14:paraId="532E59D5" w14:textId="77777777" w:rsidR="00590EF2" w:rsidRPr="00BD7285" w:rsidRDefault="00590EF2" w:rsidP="000C7051">
      <w:pPr>
        <w:spacing w:line="276" w:lineRule="auto"/>
        <w:ind w:firstLine="426"/>
        <w:jc w:val="center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zawarta w dniu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</w:t>
      </w:r>
      <w:r w:rsidRPr="00BD7285">
        <w:rPr>
          <w:rFonts w:ascii="Tahoma" w:hAnsi="Tahoma" w:cs="Tahoma"/>
          <w:sz w:val="20"/>
          <w:szCs w:val="20"/>
        </w:rPr>
        <w:t xml:space="preserve"> 20</w:t>
      </w:r>
      <w:r w:rsidRPr="00744A47">
        <w:rPr>
          <w:rFonts w:ascii="Tahoma" w:hAnsi="Tahoma" w:cs="Tahoma"/>
          <w:sz w:val="20"/>
          <w:szCs w:val="20"/>
          <w:highlight w:val="yellow"/>
        </w:rPr>
        <w:t>.…</w:t>
      </w:r>
      <w:r w:rsidRPr="00BD7285">
        <w:rPr>
          <w:rFonts w:ascii="Tahoma" w:hAnsi="Tahoma" w:cs="Tahoma"/>
          <w:sz w:val="20"/>
          <w:szCs w:val="20"/>
        </w:rPr>
        <w:t xml:space="preserve"> r. w Warszawie („</w:t>
      </w:r>
      <w:r w:rsidRPr="00BD7285">
        <w:rPr>
          <w:rFonts w:ascii="Tahoma" w:hAnsi="Tahoma" w:cs="Tahoma"/>
          <w:b/>
          <w:sz w:val="20"/>
          <w:szCs w:val="20"/>
        </w:rPr>
        <w:t>Umowa</w:t>
      </w:r>
      <w:r w:rsidRPr="00BD7285">
        <w:rPr>
          <w:rFonts w:ascii="Tahoma" w:hAnsi="Tahoma" w:cs="Tahoma"/>
          <w:sz w:val="20"/>
          <w:szCs w:val="20"/>
        </w:rPr>
        <w:t>”),</w:t>
      </w:r>
    </w:p>
    <w:p w14:paraId="3439338B" w14:textId="1FC591EF" w:rsidR="00590EF2" w:rsidRPr="00BD7285" w:rsidRDefault="000C7051" w:rsidP="00590EF2">
      <w:pPr>
        <w:spacing w:line="276" w:lineRule="auto"/>
        <w:ind w:firstLine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pomiędzy</w:t>
      </w:r>
      <w:r w:rsidR="00590EF2" w:rsidRPr="00BD7285">
        <w:rPr>
          <w:rFonts w:ascii="Tahoma" w:hAnsi="Tahoma" w:cs="Tahoma"/>
          <w:sz w:val="20"/>
          <w:szCs w:val="20"/>
        </w:rPr>
        <w:t>:</w:t>
      </w:r>
    </w:p>
    <w:p w14:paraId="117B3C4E" w14:textId="1FE20AE3" w:rsidR="00590EF2" w:rsidRPr="00BD7285" w:rsidRDefault="00590EF2" w:rsidP="00590EF2">
      <w:p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b/>
          <w:sz w:val="20"/>
          <w:szCs w:val="20"/>
        </w:rPr>
        <w:t>PKP CARGOTABOR Sp. z o.o</w:t>
      </w:r>
      <w:r w:rsidRPr="00BD7285">
        <w:rPr>
          <w:rFonts w:ascii="Tahoma" w:hAnsi="Tahoma" w:cs="Tahoma"/>
          <w:sz w:val="20"/>
          <w:szCs w:val="20"/>
        </w:rPr>
        <w:t>.</w:t>
      </w:r>
      <w:ins w:id="1" w:author="Szczyrbowska Wiktoria" w:date="2024-11-27T07:32:00Z" w16du:dateUtc="2024-11-27T06:32:00Z">
        <w:r w:rsidR="006A0B89">
          <w:rPr>
            <w:rFonts w:ascii="Tahoma" w:hAnsi="Tahoma" w:cs="Tahoma"/>
            <w:sz w:val="20"/>
            <w:szCs w:val="20"/>
          </w:rPr>
          <w:t xml:space="preserve"> </w:t>
        </w:r>
        <w:r w:rsidR="006A0B89" w:rsidRPr="006A0B89">
          <w:rPr>
            <w:rFonts w:ascii="Tahoma" w:hAnsi="Tahoma" w:cs="Tahoma"/>
            <w:b/>
            <w:bCs/>
            <w:sz w:val="20"/>
            <w:szCs w:val="20"/>
          </w:rPr>
          <w:t>w restrukturyzacji</w:t>
        </w:r>
      </w:ins>
      <w:r w:rsidRPr="00BD7285">
        <w:rPr>
          <w:rFonts w:ascii="Tahoma" w:hAnsi="Tahoma" w:cs="Tahoma"/>
          <w:sz w:val="20"/>
          <w:szCs w:val="20"/>
        </w:rPr>
        <w:t xml:space="preserve"> z siedzibą w Warszawie, ul. Grójecka 17, 02-021 Warszawa, wpisana do rejestru przedsiębiorców Krajowego Rejestru Sądowego prowadzonego przez Sąd Rejonowy dla miasta stołecznego Warszawy w Warszawie, XII Wydział Gospodarczy Krajowego Rejestru Sądowego pod numerem 0000327801, kapitał zakładowy </w:t>
      </w:r>
      <w:r w:rsidR="008541E1" w:rsidRPr="00BD7285">
        <w:rPr>
          <w:rFonts w:ascii="Tahoma" w:hAnsi="Tahoma" w:cs="Tahoma"/>
          <w:sz w:val="20"/>
          <w:szCs w:val="20"/>
        </w:rPr>
        <w:t>105</w:t>
      </w:r>
      <w:r w:rsidR="00EC631A" w:rsidRPr="00BD7285">
        <w:rPr>
          <w:rFonts w:ascii="Tahoma" w:hAnsi="Tahoma" w:cs="Tahoma"/>
          <w:sz w:val="20"/>
          <w:szCs w:val="20"/>
        </w:rPr>
        <w:t> </w:t>
      </w:r>
      <w:r w:rsidR="008541E1" w:rsidRPr="00BD7285">
        <w:rPr>
          <w:rFonts w:ascii="Tahoma" w:hAnsi="Tahoma" w:cs="Tahoma"/>
          <w:sz w:val="20"/>
          <w:szCs w:val="20"/>
        </w:rPr>
        <w:t>764</w:t>
      </w:r>
      <w:r w:rsidR="00EC631A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 xml:space="preserve">000,00 zł, numer REGON 320624715 oraz NIP 955-225-4186, BDO 000013960, zwaną dalej </w:t>
      </w:r>
      <w:r w:rsidRPr="00BD7285">
        <w:rPr>
          <w:rFonts w:ascii="Tahoma" w:hAnsi="Tahoma" w:cs="Tahoma"/>
          <w:b/>
          <w:sz w:val="20"/>
          <w:szCs w:val="20"/>
        </w:rPr>
        <w:t>„Zamawiającym”,</w:t>
      </w:r>
      <w:r w:rsidRPr="00BD7285">
        <w:rPr>
          <w:rFonts w:ascii="Tahoma" w:hAnsi="Tahoma" w:cs="Tahoma"/>
          <w:sz w:val="20"/>
          <w:szCs w:val="20"/>
        </w:rPr>
        <w:t xml:space="preserve"> w imieniu której działają:</w:t>
      </w:r>
    </w:p>
    <w:p w14:paraId="3FC549E3" w14:textId="77777777" w:rsidR="00590EF2" w:rsidRPr="00744A47" w:rsidRDefault="00590EF2" w:rsidP="00590EF2">
      <w:pPr>
        <w:pStyle w:val="Akapitzlist"/>
        <w:numPr>
          <w:ilvl w:val="0"/>
          <w:numId w:val="2"/>
        </w:numPr>
        <w:spacing w:after="160" w:line="276" w:lineRule="auto"/>
        <w:ind w:left="993" w:hanging="426"/>
        <w:jc w:val="left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………………………………………………………….</w:t>
      </w:r>
    </w:p>
    <w:p w14:paraId="0EB0633B" w14:textId="77777777" w:rsidR="00590EF2" w:rsidRPr="00744A47" w:rsidRDefault="00590EF2" w:rsidP="00590EF2">
      <w:pPr>
        <w:pStyle w:val="Akapitzlist"/>
        <w:spacing w:line="276" w:lineRule="auto"/>
        <w:ind w:left="993" w:hanging="426"/>
        <w:rPr>
          <w:rFonts w:ascii="Tahoma" w:hAnsi="Tahoma" w:cs="Tahoma"/>
          <w:sz w:val="20"/>
          <w:szCs w:val="20"/>
          <w:highlight w:val="yellow"/>
        </w:rPr>
      </w:pPr>
    </w:p>
    <w:p w14:paraId="1FDB9924" w14:textId="77777777" w:rsidR="00590EF2" w:rsidRPr="00744A47" w:rsidRDefault="00590EF2" w:rsidP="00590EF2">
      <w:pPr>
        <w:pStyle w:val="Akapitzlist"/>
        <w:numPr>
          <w:ilvl w:val="0"/>
          <w:numId w:val="2"/>
        </w:numPr>
        <w:spacing w:after="160" w:line="276" w:lineRule="auto"/>
        <w:ind w:left="993" w:hanging="426"/>
        <w:jc w:val="left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………………………………………………………….</w:t>
      </w:r>
    </w:p>
    <w:p w14:paraId="468EB13A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a</w:t>
      </w:r>
    </w:p>
    <w:p w14:paraId="6B31CBEB" w14:textId="77777777" w:rsidR="00590EF2" w:rsidRPr="00BD7285" w:rsidRDefault="00590EF2" w:rsidP="00590EF2">
      <w:pPr>
        <w:spacing w:line="276" w:lineRule="auto"/>
        <w:ind w:left="426"/>
        <w:jc w:val="center"/>
        <w:rPr>
          <w:rFonts w:ascii="Tahoma" w:hAnsi="Tahoma" w:cs="Tahoma"/>
          <w:i/>
          <w:sz w:val="20"/>
          <w:szCs w:val="20"/>
        </w:rPr>
      </w:pPr>
      <w:r w:rsidRPr="00BD7285">
        <w:rPr>
          <w:rFonts w:ascii="Tahoma" w:hAnsi="Tahoma" w:cs="Tahoma"/>
          <w:i/>
          <w:sz w:val="20"/>
          <w:szCs w:val="20"/>
        </w:rPr>
        <w:t>(w przypadku spółek handlowych):</w:t>
      </w:r>
    </w:p>
    <w:p w14:paraId="7068EC02" w14:textId="77777777" w:rsidR="00590EF2" w:rsidRPr="00BD7285" w:rsidRDefault="00590EF2" w:rsidP="00590EF2">
      <w:pPr>
        <w:spacing w:line="276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…………………………………………..</w:t>
      </w:r>
      <w:r w:rsidRPr="00BD7285">
        <w:rPr>
          <w:rFonts w:ascii="Tahoma" w:hAnsi="Tahoma" w:cs="Tahoma"/>
          <w:sz w:val="20"/>
          <w:szCs w:val="20"/>
        </w:rPr>
        <w:t xml:space="preserve"> z siedzibą w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………………………..</w:t>
      </w:r>
      <w:r w:rsidRPr="00BD7285">
        <w:rPr>
          <w:rFonts w:ascii="Tahoma" w:hAnsi="Tahoma" w:cs="Tahoma"/>
          <w:sz w:val="20"/>
          <w:szCs w:val="20"/>
        </w:rPr>
        <w:t xml:space="preserve">, ul.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……………………..</w:t>
      </w:r>
      <w:r w:rsidRPr="00BD7285">
        <w:rPr>
          <w:rFonts w:ascii="Tahoma" w:hAnsi="Tahoma" w:cs="Tahoma"/>
          <w:sz w:val="20"/>
          <w:szCs w:val="20"/>
        </w:rPr>
        <w:t xml:space="preserve">,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</w:t>
      </w:r>
      <w:r w:rsidRPr="00BD7285">
        <w:rPr>
          <w:rFonts w:ascii="Tahoma" w:hAnsi="Tahoma" w:cs="Tahoma"/>
          <w:sz w:val="20"/>
          <w:szCs w:val="20"/>
        </w:rPr>
        <w:t xml:space="preserve">., wpisaną do rejestru przedsiębiorców przez Sąd Rejonowy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…………………………………..</w:t>
      </w:r>
      <w:r w:rsidRPr="00BD7285">
        <w:rPr>
          <w:rFonts w:ascii="Tahoma" w:hAnsi="Tahoma" w:cs="Tahoma"/>
          <w:sz w:val="20"/>
          <w:szCs w:val="20"/>
        </w:rPr>
        <w:t xml:space="preserve"> w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</w:t>
      </w:r>
      <w:r w:rsidRPr="00BD7285">
        <w:rPr>
          <w:rFonts w:ascii="Tahoma" w:hAnsi="Tahoma" w:cs="Tahoma"/>
          <w:sz w:val="20"/>
          <w:szCs w:val="20"/>
        </w:rPr>
        <w:t xml:space="preserve">, Wydział Gospodarczy Krajowego Rejestru Sądowego pod numerem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</w:t>
      </w:r>
      <w:r w:rsidRPr="00BD7285">
        <w:rPr>
          <w:rFonts w:ascii="Tahoma" w:hAnsi="Tahoma" w:cs="Tahoma"/>
          <w:sz w:val="20"/>
          <w:szCs w:val="20"/>
        </w:rPr>
        <w:t xml:space="preserve">, NIP nr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</w:t>
      </w:r>
      <w:r w:rsidRPr="00BD7285">
        <w:rPr>
          <w:rFonts w:ascii="Tahoma" w:hAnsi="Tahoma" w:cs="Tahoma"/>
          <w:sz w:val="20"/>
          <w:szCs w:val="20"/>
        </w:rPr>
        <w:t xml:space="preserve">, nr REGON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</w:t>
      </w:r>
      <w:r w:rsidRPr="00BD7285">
        <w:rPr>
          <w:rFonts w:ascii="Tahoma" w:hAnsi="Tahoma" w:cs="Tahoma"/>
          <w:sz w:val="20"/>
          <w:szCs w:val="20"/>
        </w:rPr>
        <w:t xml:space="preserve">, </w:t>
      </w:r>
      <w:r w:rsidRPr="00BD7285">
        <w:rPr>
          <w:rFonts w:ascii="Tahoma" w:hAnsi="Tahoma" w:cs="Tahoma"/>
          <w:i/>
          <w:sz w:val="20"/>
          <w:szCs w:val="20"/>
        </w:rPr>
        <w:t xml:space="preserve">(w przypadku spółek sp. z o.o. dodatkowo: kapitał zakładowy: </w:t>
      </w:r>
      <w:r w:rsidRPr="00744A47">
        <w:rPr>
          <w:rFonts w:ascii="Tahoma" w:hAnsi="Tahoma" w:cs="Tahoma"/>
          <w:i/>
          <w:sz w:val="20"/>
          <w:szCs w:val="20"/>
          <w:highlight w:val="yellow"/>
        </w:rPr>
        <w:t>…………………………</w:t>
      </w:r>
      <w:r w:rsidRPr="00BD7285">
        <w:rPr>
          <w:rFonts w:ascii="Tahoma" w:hAnsi="Tahoma" w:cs="Tahoma"/>
          <w:i/>
          <w:sz w:val="20"/>
          <w:szCs w:val="20"/>
        </w:rPr>
        <w:t>; a w przypadku spółek akcyjnych kapitał zakładowy z informacją czy został opłacony w całości czy w części)</w:t>
      </w:r>
      <w:r w:rsidRPr="00BD7285">
        <w:rPr>
          <w:rFonts w:ascii="Tahoma" w:hAnsi="Tahoma" w:cs="Tahoma"/>
          <w:sz w:val="20"/>
          <w:szCs w:val="20"/>
        </w:rPr>
        <w:t xml:space="preserve"> zwaną dalej </w:t>
      </w:r>
      <w:r w:rsidRPr="00BD7285">
        <w:rPr>
          <w:rFonts w:ascii="Tahoma" w:hAnsi="Tahoma" w:cs="Tahoma"/>
          <w:b/>
          <w:sz w:val="20"/>
          <w:szCs w:val="20"/>
        </w:rPr>
        <w:t>„Wykonawcą”</w:t>
      </w:r>
      <w:r w:rsidRPr="00BD7285">
        <w:rPr>
          <w:rFonts w:ascii="Tahoma" w:hAnsi="Tahoma" w:cs="Tahoma"/>
          <w:sz w:val="20"/>
          <w:szCs w:val="20"/>
        </w:rPr>
        <w:t>, reprezentowaną przez:</w:t>
      </w:r>
    </w:p>
    <w:p w14:paraId="0432E977" w14:textId="77777777" w:rsidR="00590EF2" w:rsidRPr="00744A47" w:rsidRDefault="00590EF2" w:rsidP="00590EF2">
      <w:pPr>
        <w:pStyle w:val="Akapitzlist"/>
        <w:numPr>
          <w:ilvl w:val="0"/>
          <w:numId w:val="3"/>
        </w:numPr>
        <w:spacing w:after="160" w:line="276" w:lineRule="auto"/>
        <w:ind w:left="993" w:hanging="426"/>
        <w:jc w:val="left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………………………………………………………….</w:t>
      </w:r>
    </w:p>
    <w:p w14:paraId="30331A87" w14:textId="77777777" w:rsidR="00590EF2" w:rsidRPr="00744A47" w:rsidRDefault="00590EF2" w:rsidP="00590EF2">
      <w:pPr>
        <w:pStyle w:val="Akapitzlist"/>
        <w:spacing w:line="276" w:lineRule="auto"/>
        <w:ind w:left="993" w:hanging="426"/>
        <w:rPr>
          <w:rFonts w:ascii="Tahoma" w:hAnsi="Tahoma" w:cs="Tahoma"/>
          <w:sz w:val="20"/>
          <w:szCs w:val="20"/>
          <w:highlight w:val="yellow"/>
        </w:rPr>
      </w:pPr>
    </w:p>
    <w:p w14:paraId="338D6B89" w14:textId="77777777" w:rsidR="00590EF2" w:rsidRPr="00744A47" w:rsidRDefault="00590EF2" w:rsidP="00590EF2">
      <w:pPr>
        <w:pStyle w:val="Akapitzlist"/>
        <w:numPr>
          <w:ilvl w:val="0"/>
          <w:numId w:val="3"/>
        </w:numPr>
        <w:spacing w:after="160" w:line="276" w:lineRule="auto"/>
        <w:ind w:left="993" w:hanging="426"/>
        <w:jc w:val="left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………………………………………………………….</w:t>
      </w:r>
    </w:p>
    <w:p w14:paraId="22A07250" w14:textId="77777777" w:rsidR="00612394" w:rsidRPr="00BD7285" w:rsidRDefault="00612394" w:rsidP="00612394">
      <w:pPr>
        <w:spacing w:line="276" w:lineRule="auto"/>
        <w:rPr>
          <w:rFonts w:ascii="Tahoma" w:hAnsi="Tahoma" w:cs="Tahoma"/>
          <w:sz w:val="20"/>
          <w:szCs w:val="20"/>
        </w:rPr>
      </w:pPr>
    </w:p>
    <w:p w14:paraId="7A82BF46" w14:textId="5ABDC73F" w:rsidR="00612394" w:rsidRPr="00BD7285" w:rsidRDefault="00612394" w:rsidP="00612394">
      <w:pPr>
        <w:spacing w:line="276" w:lineRule="auto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744A47">
        <w:rPr>
          <w:rFonts w:ascii="Tahoma" w:hAnsi="Tahoma" w:cs="Tahoma"/>
          <w:bCs/>
          <w:i/>
          <w:sz w:val="20"/>
          <w:szCs w:val="20"/>
          <w:highlight w:val="green"/>
        </w:rPr>
        <w:t>Pełnomocnik oświadcza, że pełnomocnictwo upoważniające go do zawarcia Umowy ani nie wygasło ani nie zostało odwołane</w:t>
      </w:r>
      <w:r w:rsidR="00637D30" w:rsidRPr="00744A47">
        <w:rPr>
          <w:rFonts w:ascii="Tahoma" w:hAnsi="Tahoma" w:cs="Tahoma"/>
          <w:bCs/>
          <w:i/>
          <w:sz w:val="20"/>
          <w:szCs w:val="20"/>
          <w:highlight w:val="green"/>
        </w:rPr>
        <w:t>.</w:t>
      </w:r>
      <w:r w:rsidR="00637D30" w:rsidRPr="00744A47">
        <w:rPr>
          <w:rStyle w:val="Odwoanieprzypisudolnego"/>
          <w:rFonts w:ascii="Tahoma" w:hAnsi="Tahoma"/>
          <w:bCs/>
          <w:i/>
          <w:sz w:val="20"/>
          <w:szCs w:val="20"/>
          <w:highlight w:val="green"/>
        </w:rPr>
        <w:footnoteReference w:id="1"/>
      </w:r>
    </w:p>
    <w:p w14:paraId="79E25278" w14:textId="77777777" w:rsidR="00612394" w:rsidRPr="00BD7285" w:rsidRDefault="00612394" w:rsidP="00612394">
      <w:pPr>
        <w:spacing w:line="276" w:lineRule="auto"/>
        <w:rPr>
          <w:rFonts w:ascii="Tahoma" w:hAnsi="Tahoma" w:cs="Tahoma"/>
          <w:sz w:val="20"/>
          <w:szCs w:val="20"/>
        </w:rPr>
      </w:pPr>
    </w:p>
    <w:p w14:paraId="53632CFA" w14:textId="77777777" w:rsidR="00590EF2" w:rsidRPr="00BD7285" w:rsidRDefault="00590EF2" w:rsidP="00590EF2">
      <w:pPr>
        <w:spacing w:line="276" w:lineRule="auto"/>
        <w:jc w:val="center"/>
        <w:rPr>
          <w:rFonts w:ascii="Tahoma" w:hAnsi="Tahoma" w:cs="Tahoma"/>
          <w:i/>
          <w:sz w:val="20"/>
          <w:szCs w:val="20"/>
        </w:rPr>
      </w:pPr>
      <w:r w:rsidRPr="00BD7285">
        <w:rPr>
          <w:rFonts w:ascii="Tahoma" w:hAnsi="Tahoma" w:cs="Tahoma"/>
          <w:i/>
          <w:sz w:val="20"/>
          <w:szCs w:val="20"/>
        </w:rPr>
        <w:t>(w przypadku jednoosobowej działalności gospodarczej):</w:t>
      </w:r>
    </w:p>
    <w:p w14:paraId="1EC1543B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</w:t>
      </w:r>
      <w:r w:rsidRPr="00BD7285">
        <w:rPr>
          <w:rFonts w:ascii="Tahoma" w:hAnsi="Tahoma" w:cs="Tahoma"/>
          <w:sz w:val="20"/>
          <w:szCs w:val="20"/>
        </w:rPr>
        <w:t>, posiadającym nr dowodu/ PESEL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………………………..</w:t>
      </w:r>
    </w:p>
    <w:p w14:paraId="79C91400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zam. przy ul.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</w:t>
      </w:r>
      <w:r w:rsidRPr="00BD7285">
        <w:rPr>
          <w:rFonts w:ascii="Tahoma" w:hAnsi="Tahoma" w:cs="Tahoma"/>
          <w:sz w:val="20"/>
          <w:szCs w:val="20"/>
        </w:rPr>
        <w:t xml:space="preserve"> w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</w:t>
      </w:r>
      <w:r w:rsidRPr="00BD7285">
        <w:rPr>
          <w:rFonts w:ascii="Tahoma" w:hAnsi="Tahoma" w:cs="Tahoma"/>
          <w:sz w:val="20"/>
          <w:szCs w:val="20"/>
        </w:rPr>
        <w:t xml:space="preserve"> prowadzącym działalność gospodarczą pod nazwą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………………………….</w:t>
      </w:r>
      <w:r w:rsidRPr="00BD7285">
        <w:rPr>
          <w:rFonts w:ascii="Tahoma" w:hAnsi="Tahoma" w:cs="Tahoma"/>
          <w:sz w:val="20"/>
          <w:szCs w:val="20"/>
        </w:rPr>
        <w:t xml:space="preserve">, przy ul.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</w:t>
      </w:r>
      <w:r w:rsidRPr="00BD7285">
        <w:rPr>
          <w:rFonts w:ascii="Tahoma" w:hAnsi="Tahoma" w:cs="Tahoma"/>
          <w:sz w:val="20"/>
          <w:szCs w:val="20"/>
        </w:rPr>
        <w:t xml:space="preserve"> w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………….</w:t>
      </w:r>
      <w:r w:rsidRPr="00BD7285">
        <w:rPr>
          <w:rFonts w:ascii="Tahoma" w:hAnsi="Tahoma" w:cs="Tahoma"/>
          <w:sz w:val="20"/>
          <w:szCs w:val="20"/>
        </w:rPr>
        <w:t xml:space="preserve">, NIP: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</w:t>
      </w:r>
      <w:r w:rsidRPr="00BD7285">
        <w:rPr>
          <w:rFonts w:ascii="Tahoma" w:hAnsi="Tahoma" w:cs="Tahoma"/>
          <w:sz w:val="20"/>
          <w:szCs w:val="20"/>
        </w:rPr>
        <w:t xml:space="preserve">, REGON: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…………………………,</w:t>
      </w:r>
      <w:r w:rsidRPr="00BD7285">
        <w:rPr>
          <w:rFonts w:ascii="Tahoma" w:hAnsi="Tahoma" w:cs="Tahoma"/>
          <w:sz w:val="20"/>
          <w:szCs w:val="20"/>
        </w:rPr>
        <w:t xml:space="preserve"> , wpisaną do Centralnej Ewidencji i Informacji o Działalności Gospodarczej zwanym dalej </w:t>
      </w:r>
      <w:r w:rsidRPr="00BD7285">
        <w:rPr>
          <w:rFonts w:ascii="Tahoma" w:hAnsi="Tahoma" w:cs="Tahoma"/>
          <w:b/>
          <w:sz w:val="20"/>
          <w:szCs w:val="20"/>
        </w:rPr>
        <w:t>„Wykonawcą”</w:t>
      </w:r>
    </w:p>
    <w:p w14:paraId="32114986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(w przypadku spółek cywilnych):</w:t>
      </w:r>
    </w:p>
    <w:p w14:paraId="5C3E6787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lastRenderedPageBreak/>
        <w:t>……………………….................,</w:t>
      </w:r>
      <w:r w:rsidRPr="00BD7285">
        <w:rPr>
          <w:rFonts w:ascii="Tahoma" w:hAnsi="Tahoma" w:cs="Tahoma"/>
          <w:sz w:val="20"/>
          <w:szCs w:val="20"/>
        </w:rPr>
        <w:t xml:space="preserve"> ul.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</w:t>
      </w:r>
      <w:r w:rsidRPr="00BD7285">
        <w:rPr>
          <w:rFonts w:ascii="Tahoma" w:hAnsi="Tahoma" w:cs="Tahoma"/>
          <w:sz w:val="20"/>
          <w:szCs w:val="20"/>
        </w:rPr>
        <w:t>NIP: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……………………..</w:t>
      </w:r>
      <w:r w:rsidRPr="00BD7285">
        <w:rPr>
          <w:rFonts w:ascii="Tahoma" w:hAnsi="Tahoma" w:cs="Tahoma"/>
          <w:sz w:val="20"/>
          <w:szCs w:val="20"/>
        </w:rPr>
        <w:t>, REGON: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</w:t>
      </w:r>
      <w:r w:rsidRPr="00BD7285">
        <w:rPr>
          <w:rFonts w:ascii="Tahoma" w:hAnsi="Tahoma" w:cs="Tahoma"/>
          <w:sz w:val="20"/>
          <w:szCs w:val="20"/>
        </w:rPr>
        <w:t xml:space="preserve">, PESEL: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</w:t>
      </w:r>
    </w:p>
    <w:p w14:paraId="61169BAE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oraz</w:t>
      </w:r>
    </w:p>
    <w:p w14:paraId="509244C1" w14:textId="0C8E3383" w:rsidR="00590EF2" w:rsidRPr="00BD7285" w:rsidRDefault="00590EF2" w:rsidP="000C7051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……………………………………….</w:t>
      </w:r>
      <w:r w:rsidRPr="00BD7285">
        <w:rPr>
          <w:rFonts w:ascii="Tahoma" w:hAnsi="Tahoma" w:cs="Tahoma"/>
          <w:sz w:val="20"/>
          <w:szCs w:val="20"/>
        </w:rPr>
        <w:t xml:space="preserve">, ul.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</w:t>
      </w:r>
      <w:r w:rsidRPr="00BD7285">
        <w:rPr>
          <w:rFonts w:ascii="Tahoma" w:hAnsi="Tahoma" w:cs="Tahoma"/>
          <w:sz w:val="20"/>
          <w:szCs w:val="20"/>
        </w:rPr>
        <w:t>NIP: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……………………..</w:t>
      </w:r>
      <w:r w:rsidRPr="00BD7285">
        <w:rPr>
          <w:rFonts w:ascii="Tahoma" w:hAnsi="Tahoma" w:cs="Tahoma"/>
          <w:sz w:val="20"/>
          <w:szCs w:val="20"/>
        </w:rPr>
        <w:t>, REGON: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…………………….</w:t>
      </w:r>
      <w:r w:rsidRPr="00BD7285">
        <w:rPr>
          <w:rFonts w:ascii="Tahoma" w:hAnsi="Tahoma" w:cs="Tahoma"/>
          <w:sz w:val="20"/>
          <w:szCs w:val="20"/>
        </w:rPr>
        <w:t xml:space="preserve">, PESEL: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</w:t>
      </w:r>
    </w:p>
    <w:p w14:paraId="1664863E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prowadzącymi wspólnie działalność gospodarczą w formie spółki cywilnej pod nazwą: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</w:t>
      </w:r>
      <w:r w:rsidRPr="00BD7285">
        <w:rPr>
          <w:rFonts w:ascii="Tahoma" w:hAnsi="Tahoma" w:cs="Tahoma"/>
          <w:sz w:val="20"/>
          <w:szCs w:val="20"/>
        </w:rPr>
        <w:t xml:space="preserve">.s.c., z siedzibą w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………………………………..</w:t>
      </w:r>
    </w:p>
    <w:p w14:paraId="297EC21B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zwanymi dalej wspólnie </w:t>
      </w:r>
      <w:r w:rsidRPr="00BD7285">
        <w:rPr>
          <w:rFonts w:ascii="Tahoma" w:hAnsi="Tahoma" w:cs="Tahoma"/>
          <w:b/>
          <w:sz w:val="20"/>
          <w:szCs w:val="20"/>
        </w:rPr>
        <w:t>„Wykonawcą”</w:t>
      </w:r>
    </w:p>
    <w:p w14:paraId="7EE94784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b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zwanych w dalszej części łącznie </w:t>
      </w:r>
      <w:r w:rsidRPr="00BD7285">
        <w:rPr>
          <w:rFonts w:ascii="Tahoma" w:hAnsi="Tahoma" w:cs="Tahoma"/>
          <w:b/>
          <w:sz w:val="20"/>
          <w:szCs w:val="20"/>
        </w:rPr>
        <w:t>„Stronami”,</w:t>
      </w:r>
    </w:p>
    <w:p w14:paraId="56699E9E" w14:textId="77777777" w:rsidR="00590EF2" w:rsidRPr="00BD7285" w:rsidRDefault="00590EF2" w:rsidP="00590EF2">
      <w:pPr>
        <w:spacing w:line="276" w:lineRule="auto"/>
        <w:ind w:left="426"/>
        <w:rPr>
          <w:rFonts w:ascii="Tahoma" w:hAnsi="Tahoma" w:cs="Tahoma"/>
          <w:sz w:val="20"/>
          <w:szCs w:val="20"/>
        </w:rPr>
      </w:pPr>
    </w:p>
    <w:p w14:paraId="2CF7036B" w14:textId="77777777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>§ 1 PRZEDMIOT UMOWY</w:t>
      </w:r>
    </w:p>
    <w:p w14:paraId="1B4AE88E" w14:textId="28C55C54" w:rsidR="00590EF2" w:rsidRPr="00BD7285" w:rsidRDefault="00590EF2" w:rsidP="00590EF2">
      <w:pPr>
        <w:spacing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Przedmiotem umowy jest sprzedaż (w trybie bieżących zamówień) wraz z dostarczeniem przez Wykonawcę na rzecz Zamawiającego fabrycznie</w:t>
      </w:r>
      <w:r w:rsidR="000B7F47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 xml:space="preserve">nowych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……………………………….</w:t>
      </w:r>
      <w:r w:rsidRPr="00BD7285">
        <w:rPr>
          <w:rFonts w:ascii="Tahoma" w:hAnsi="Tahoma" w:cs="Tahoma"/>
          <w:sz w:val="20"/>
          <w:szCs w:val="20"/>
        </w:rPr>
        <w:t xml:space="preserve"> zwanych dalej „Towarem” szczegółowo określonych w Załączniku nr 1, w szacunkowych ilościach  i po cenach jednostkowych w nim wskazanych, na zasadach opisanych w niniejszej Umowie.</w:t>
      </w:r>
      <w:r w:rsidRPr="00744A47">
        <w:rPr>
          <w:rStyle w:val="Odwoanieprzypisudolnego"/>
          <w:rFonts w:ascii="Tahoma" w:hAnsi="Tahoma" w:cs="Tahoma"/>
          <w:sz w:val="20"/>
          <w:szCs w:val="20"/>
          <w:highlight w:val="yellow"/>
        </w:rPr>
        <w:footnoteReference w:id="2"/>
      </w:r>
    </w:p>
    <w:p w14:paraId="23C84A68" w14:textId="77777777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>§ 2 WARTOŚĆ PRZEDMIOTU UMOWY</w:t>
      </w:r>
    </w:p>
    <w:p w14:paraId="55DB41CF" w14:textId="77777777" w:rsidR="00590EF2" w:rsidRPr="00BD7285" w:rsidRDefault="00590EF2" w:rsidP="00590EF2">
      <w:pPr>
        <w:pStyle w:val="Akapitzlist"/>
        <w:numPr>
          <w:ilvl w:val="0"/>
          <w:numId w:val="4"/>
        </w:numPr>
        <w:spacing w:after="160" w:line="276" w:lineRule="auto"/>
        <w:rPr>
          <w:rFonts w:ascii="Tahoma" w:hAnsi="Tahoma" w:cs="Tahoma"/>
          <w:iCs/>
          <w:sz w:val="20"/>
          <w:szCs w:val="20"/>
        </w:rPr>
      </w:pPr>
      <w:r w:rsidRPr="00BD7285">
        <w:rPr>
          <w:rFonts w:ascii="Tahoma" w:eastAsia="Calibri" w:hAnsi="Tahoma" w:cs="Tahoma"/>
          <w:iCs/>
          <w:sz w:val="20"/>
          <w:szCs w:val="20"/>
        </w:rPr>
        <w:t>Wykonawca nie może realizować przedmiotu Umowy w sytuacji, w której wartość brutto zrealizowanych dostaw osiągnęła maksymalną wartość brutto Umowy, wskazaną w ust. 3,</w:t>
      </w:r>
      <w:r w:rsidRPr="00BD7285">
        <w:rPr>
          <w:rFonts w:ascii="Tahoma" w:hAnsi="Tahoma" w:cs="Tahoma"/>
          <w:iCs/>
          <w:sz w:val="20"/>
          <w:szCs w:val="20"/>
        </w:rPr>
        <w:t xml:space="preserve"> z zastrzeżeniem jednak, iż minimalna wartość sprzedanego Towaru nie będzie niższa niż </w:t>
      </w:r>
      <w:r w:rsidRPr="00744A47">
        <w:rPr>
          <w:rFonts w:ascii="Tahoma" w:hAnsi="Tahoma" w:cs="Tahoma"/>
          <w:iCs/>
          <w:sz w:val="20"/>
          <w:szCs w:val="20"/>
          <w:highlight w:val="yellow"/>
        </w:rPr>
        <w:t>………………………</w:t>
      </w:r>
      <w:r w:rsidRPr="00BD7285">
        <w:rPr>
          <w:rFonts w:ascii="Tahoma" w:hAnsi="Tahoma" w:cs="Tahoma"/>
          <w:iCs/>
          <w:sz w:val="20"/>
          <w:szCs w:val="20"/>
        </w:rPr>
        <w:t xml:space="preserve">.zł (netto), co stanowi </w:t>
      </w:r>
      <w:r w:rsidRPr="00744A47">
        <w:rPr>
          <w:rFonts w:ascii="Tahoma" w:hAnsi="Tahoma" w:cs="Tahoma"/>
          <w:iCs/>
          <w:sz w:val="20"/>
          <w:szCs w:val="20"/>
          <w:highlight w:val="yellow"/>
        </w:rPr>
        <w:t>…………</w:t>
      </w:r>
      <w:r w:rsidRPr="00BD7285">
        <w:rPr>
          <w:rFonts w:ascii="Tahoma" w:hAnsi="Tahoma" w:cs="Tahoma"/>
          <w:iCs/>
          <w:sz w:val="20"/>
          <w:szCs w:val="20"/>
        </w:rPr>
        <w:t>% maksymalnej wartości Umowy netto</w:t>
      </w:r>
    </w:p>
    <w:p w14:paraId="57788DB8" w14:textId="77777777" w:rsidR="00590EF2" w:rsidRPr="00BD7285" w:rsidRDefault="00590EF2" w:rsidP="00590EF2">
      <w:pPr>
        <w:pStyle w:val="Akapitzlist"/>
        <w:spacing w:after="160" w:line="276" w:lineRule="auto"/>
        <w:ind w:firstLine="0"/>
        <w:rPr>
          <w:rFonts w:ascii="Tahoma" w:hAnsi="Tahoma" w:cs="Tahoma"/>
          <w:iCs/>
          <w:sz w:val="20"/>
          <w:szCs w:val="20"/>
        </w:rPr>
      </w:pPr>
      <w:r w:rsidRPr="00BD7285">
        <w:rPr>
          <w:rFonts w:ascii="Tahoma" w:hAnsi="Tahoma" w:cs="Tahoma"/>
          <w:iCs/>
          <w:sz w:val="20"/>
          <w:szCs w:val="20"/>
        </w:rPr>
        <w:t>lub</w:t>
      </w:r>
    </w:p>
    <w:p w14:paraId="46E1BEC9" w14:textId="796DDCC1" w:rsidR="00590EF2" w:rsidRPr="00BD7285" w:rsidRDefault="00590EF2" w:rsidP="00590EF2">
      <w:pPr>
        <w:pStyle w:val="Akapitzlist"/>
        <w:spacing w:after="160" w:line="276" w:lineRule="auto"/>
        <w:ind w:firstLine="0"/>
        <w:rPr>
          <w:rFonts w:ascii="Tahoma" w:hAnsi="Tahoma" w:cs="Tahoma"/>
          <w:iCs/>
          <w:sz w:val="20"/>
          <w:szCs w:val="20"/>
        </w:rPr>
      </w:pPr>
      <w:r w:rsidRPr="00BD7285">
        <w:rPr>
          <w:rFonts w:ascii="Tahoma" w:eastAsia="Calibri" w:hAnsi="Tahoma" w:cs="Tahoma"/>
          <w:iCs/>
          <w:sz w:val="20"/>
          <w:szCs w:val="20"/>
        </w:rPr>
        <w:t>Wykonawca nie może realizować przedmiotu Umowy w sytuacji, w której wartość brutto zrealizowanych dostaw osiągnęła maksymalną wartość brutto Umowy, wskazaną w ust. 3.</w:t>
      </w:r>
      <w:r w:rsidRPr="00BD7285">
        <w:rPr>
          <w:rFonts w:ascii="Tahoma" w:hAnsi="Tahoma" w:cs="Tahoma"/>
          <w:iCs/>
          <w:sz w:val="20"/>
          <w:szCs w:val="20"/>
        </w:rPr>
        <w:t xml:space="preserve"> w przypadku zakończenia Umowy wskutek upływu czasu na jaki została zawarta, i niezakupienia w tym okresie przez Zamawiającego ilości Towaru wskazanej w Załączniku nr 1 (a tym samym niewyczerpania całkowitej wartości Umowy wskazanej w ust. 2 i 3 poniżej). Strony nie będą uznawać okoliczności wskazanej powyżej za niewykonanie lub nienależyte wykonanie Umowy przez Zamawiającego i Wykonawcy nie będzie przysługiwało żadne roszczenie w stosunku do Zamawiającego w zakresie tego tytułu, w tym w szczególności roszczenie o zapłatę za niekupione Towary.</w:t>
      </w:r>
    </w:p>
    <w:p w14:paraId="5D60F0EC" w14:textId="77777777" w:rsidR="00590EF2" w:rsidRPr="00BD7285" w:rsidRDefault="00590EF2" w:rsidP="00590EF2">
      <w:pPr>
        <w:pStyle w:val="Akapitzlist"/>
        <w:spacing w:after="160" w:line="276" w:lineRule="auto"/>
        <w:ind w:firstLine="0"/>
        <w:rPr>
          <w:rFonts w:ascii="Tahoma" w:hAnsi="Tahoma" w:cs="Tahoma"/>
          <w:iCs/>
          <w:sz w:val="20"/>
          <w:szCs w:val="20"/>
        </w:rPr>
      </w:pPr>
      <w:r w:rsidRPr="00BD7285">
        <w:rPr>
          <w:rFonts w:ascii="Tahoma" w:hAnsi="Tahoma" w:cs="Tahoma"/>
          <w:iCs/>
          <w:sz w:val="20"/>
          <w:szCs w:val="20"/>
        </w:rPr>
        <w:t xml:space="preserve">lub </w:t>
      </w:r>
    </w:p>
    <w:p w14:paraId="6B0767A5" w14:textId="77777777" w:rsidR="00590EF2" w:rsidRPr="00BD7285" w:rsidRDefault="00590EF2" w:rsidP="00590EF2">
      <w:pPr>
        <w:pStyle w:val="Akapitzlist"/>
        <w:spacing w:after="160" w:line="276" w:lineRule="auto"/>
        <w:ind w:firstLine="0"/>
        <w:rPr>
          <w:rFonts w:ascii="Tahoma" w:hAnsi="Tahoma" w:cs="Tahoma"/>
          <w:sz w:val="20"/>
          <w:szCs w:val="20"/>
        </w:rPr>
      </w:pPr>
      <w:r w:rsidRPr="00BD7285">
        <w:rPr>
          <w:rFonts w:ascii="Tahoma" w:eastAsia="Calibri" w:hAnsi="Tahoma" w:cs="Tahoma"/>
          <w:iCs/>
          <w:sz w:val="20"/>
          <w:szCs w:val="20"/>
        </w:rPr>
        <w:t>Wykonawca nie może realizować przedmiotu Umowy w sytuacji, w której wartość brutto zrealizowanych dostaw osiągnęła maksymalną wartość brutto Umowy, wskazaną w ust. 3</w:t>
      </w:r>
      <w:r w:rsidRPr="00BD7285">
        <w:rPr>
          <w:rFonts w:ascii="Tahoma" w:hAnsi="Tahoma" w:cs="Tahoma"/>
          <w:iCs/>
          <w:sz w:val="20"/>
          <w:szCs w:val="20"/>
        </w:rPr>
        <w:t>.</w:t>
      </w:r>
      <w:r w:rsidRPr="00744A47">
        <w:rPr>
          <w:rStyle w:val="Odwoanieprzypisudolnego"/>
          <w:rFonts w:ascii="Tahoma" w:hAnsi="Tahoma" w:cs="Tahoma"/>
          <w:iCs/>
          <w:sz w:val="20"/>
          <w:szCs w:val="20"/>
          <w:highlight w:val="yellow"/>
        </w:rPr>
        <w:footnoteReference w:id="3"/>
      </w:r>
      <w:r w:rsidRPr="00BD7285">
        <w:rPr>
          <w:rFonts w:ascii="Tahoma" w:hAnsi="Tahoma" w:cs="Tahoma"/>
          <w:iCs/>
          <w:sz w:val="20"/>
          <w:szCs w:val="20"/>
        </w:rPr>
        <w:t xml:space="preserve"> </w:t>
      </w:r>
    </w:p>
    <w:p w14:paraId="162023F3" w14:textId="77777777" w:rsidR="00590EF2" w:rsidRPr="00BD7285" w:rsidRDefault="00590EF2" w:rsidP="00590EF2">
      <w:pPr>
        <w:pStyle w:val="Akapitzlist"/>
        <w:numPr>
          <w:ilvl w:val="0"/>
          <w:numId w:val="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Całkowita wartość netto przedmiotu Umowy nie może przekroczyć kwoty: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………………..</w:t>
      </w:r>
      <w:r w:rsidRPr="00BD7285">
        <w:rPr>
          <w:rFonts w:ascii="Tahoma" w:hAnsi="Tahoma" w:cs="Tahoma"/>
          <w:sz w:val="20"/>
          <w:szCs w:val="20"/>
        </w:rPr>
        <w:t xml:space="preserve"> zł (słownie: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……………………………..</w:t>
      </w:r>
      <w:r w:rsidRPr="00BD7285">
        <w:rPr>
          <w:rFonts w:ascii="Tahoma" w:hAnsi="Tahoma" w:cs="Tahoma"/>
          <w:sz w:val="20"/>
          <w:szCs w:val="20"/>
        </w:rPr>
        <w:t xml:space="preserve"> złotych).</w:t>
      </w:r>
    </w:p>
    <w:p w14:paraId="6A0FD041" w14:textId="77777777" w:rsidR="00590EF2" w:rsidRPr="00BD7285" w:rsidRDefault="00590EF2" w:rsidP="00590EF2">
      <w:pPr>
        <w:pStyle w:val="Akapitzlist"/>
        <w:numPr>
          <w:ilvl w:val="0"/>
          <w:numId w:val="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Całkowita wartość brutto (z podatkiem VAT 23%) przedmiotu Umowy nie może przekroczyć kwoty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</w:t>
      </w:r>
      <w:r w:rsidRPr="00BD7285">
        <w:rPr>
          <w:rFonts w:ascii="Tahoma" w:hAnsi="Tahoma" w:cs="Tahoma"/>
          <w:sz w:val="20"/>
          <w:szCs w:val="20"/>
        </w:rPr>
        <w:t xml:space="preserve"> zł (słownie: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……………………………………………………….</w:t>
      </w:r>
      <w:r w:rsidRPr="00BD7285">
        <w:rPr>
          <w:rFonts w:ascii="Tahoma" w:hAnsi="Tahoma" w:cs="Tahoma"/>
          <w:sz w:val="20"/>
          <w:szCs w:val="20"/>
        </w:rPr>
        <w:t xml:space="preserve"> złotych).</w:t>
      </w:r>
    </w:p>
    <w:p w14:paraId="7BB5498B" w14:textId="77777777" w:rsidR="00590EF2" w:rsidRPr="00BD7285" w:rsidRDefault="00590EF2" w:rsidP="00590EF2">
      <w:pPr>
        <w:pStyle w:val="Akapitzlist"/>
        <w:numPr>
          <w:ilvl w:val="0"/>
          <w:numId w:val="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Ceny jednostkowe, określone w Załączniku nr 1 do Umowy są niezmienne w trakcie jej obowiązywania.</w:t>
      </w:r>
    </w:p>
    <w:p w14:paraId="74D343F7" w14:textId="4CDADAA9" w:rsidR="00590EF2" w:rsidRPr="00BD7285" w:rsidRDefault="00590EF2" w:rsidP="00590EF2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Cena za sprzedaż obejmuje </w:t>
      </w:r>
      <w:r w:rsidR="00637D30" w:rsidRPr="00BD7285">
        <w:rPr>
          <w:rFonts w:ascii="Tahoma" w:hAnsi="Tahoma" w:cs="Tahoma"/>
          <w:sz w:val="20"/>
          <w:szCs w:val="20"/>
        </w:rPr>
        <w:t xml:space="preserve">wszelkie dodatkowe </w:t>
      </w:r>
      <w:r w:rsidRPr="00BD7285">
        <w:rPr>
          <w:rFonts w:ascii="Tahoma" w:hAnsi="Tahoma" w:cs="Tahoma"/>
          <w:sz w:val="20"/>
          <w:szCs w:val="20"/>
        </w:rPr>
        <w:t>koszty</w:t>
      </w:r>
      <w:r w:rsidR="00886B44" w:rsidRPr="00BD7285">
        <w:rPr>
          <w:rFonts w:ascii="Tahoma" w:hAnsi="Tahoma" w:cs="Tahoma"/>
          <w:sz w:val="20"/>
          <w:szCs w:val="20"/>
        </w:rPr>
        <w:t xml:space="preserve"> Wykonawcy związane z realizacją Umowy,</w:t>
      </w:r>
      <w:r w:rsidRPr="00BD7285">
        <w:rPr>
          <w:rFonts w:ascii="Tahoma" w:hAnsi="Tahoma" w:cs="Tahoma"/>
          <w:sz w:val="20"/>
          <w:szCs w:val="20"/>
        </w:rPr>
        <w:t xml:space="preserve"> </w:t>
      </w:r>
      <w:r w:rsidR="00886B44" w:rsidRPr="00BD7285">
        <w:rPr>
          <w:rFonts w:ascii="Tahoma" w:hAnsi="Tahoma" w:cs="Tahoma"/>
          <w:sz w:val="20"/>
          <w:szCs w:val="20"/>
        </w:rPr>
        <w:t xml:space="preserve">w tym koszty </w:t>
      </w:r>
      <w:r w:rsidRPr="00BD7285">
        <w:rPr>
          <w:rFonts w:ascii="Tahoma" w:hAnsi="Tahoma" w:cs="Tahoma"/>
          <w:sz w:val="20"/>
          <w:szCs w:val="20"/>
        </w:rPr>
        <w:t>dostarczenia tj. transportu pod adres wskazany w § 3 ust. 2.</w:t>
      </w:r>
    </w:p>
    <w:p w14:paraId="03036708" w14:textId="71D01B65" w:rsidR="00B2015E" w:rsidRPr="00BD7285" w:rsidRDefault="00B2015E" w:rsidP="00997388">
      <w:pPr>
        <w:pStyle w:val="Akapitzlist"/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Strony ustalają, że do czasu uzyskania zgód korporacyjnych przez Zamawiającego, maksymalna wartość przedmiotu Umowy nie może przekroczyć kwoty </w:t>
      </w:r>
      <w:r w:rsidR="008541E1" w:rsidRPr="00BD7285">
        <w:rPr>
          <w:rFonts w:ascii="Tahoma" w:hAnsi="Tahoma" w:cs="Tahoma"/>
          <w:sz w:val="20"/>
          <w:szCs w:val="20"/>
        </w:rPr>
        <w:t>3</w:t>
      </w:r>
      <w:r w:rsidRPr="00BD7285">
        <w:rPr>
          <w:rFonts w:ascii="Tahoma" w:hAnsi="Tahoma" w:cs="Tahoma"/>
          <w:sz w:val="20"/>
          <w:szCs w:val="20"/>
        </w:rPr>
        <w:t xml:space="preserve"> 000 000,00 zł brutto (słownie: </w:t>
      </w:r>
      <w:r w:rsidR="008541E1" w:rsidRPr="00BD7285">
        <w:rPr>
          <w:rFonts w:ascii="Tahoma" w:hAnsi="Tahoma" w:cs="Tahoma"/>
          <w:sz w:val="20"/>
          <w:szCs w:val="20"/>
        </w:rPr>
        <w:t>trzech</w:t>
      </w:r>
      <w:r w:rsidR="000B7F47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>milionów</w:t>
      </w:r>
      <w:r w:rsidR="0010301F" w:rsidRPr="00385EC2">
        <w:rPr>
          <w:rFonts w:ascii="Tahoma" w:hAnsi="Tahoma" w:cs="Tahoma"/>
          <w:sz w:val="20"/>
          <w:szCs w:val="20"/>
        </w:rPr>
        <w:t>,</w:t>
      </w:r>
      <w:r w:rsidRPr="00BD7285">
        <w:rPr>
          <w:rFonts w:ascii="Tahoma" w:hAnsi="Tahoma" w:cs="Tahoma"/>
          <w:sz w:val="20"/>
          <w:szCs w:val="20"/>
        </w:rPr>
        <w:t xml:space="preserve"> 00/100 złotych). W przypadku, gdy całkowita wartość przedmiotu Umowy w ramach udzielanych zamówień osiągnie kwotę </w:t>
      </w:r>
      <w:r w:rsidR="008541E1" w:rsidRPr="00BD7285">
        <w:rPr>
          <w:rFonts w:ascii="Tahoma" w:hAnsi="Tahoma" w:cs="Tahoma"/>
          <w:sz w:val="20"/>
          <w:szCs w:val="20"/>
        </w:rPr>
        <w:t>3</w:t>
      </w:r>
      <w:r w:rsidR="002E23D6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 xml:space="preserve">000 000,00 zł brutto (słownie: </w:t>
      </w:r>
      <w:r w:rsidR="008541E1" w:rsidRPr="00BD7285">
        <w:rPr>
          <w:rFonts w:ascii="Tahoma" w:hAnsi="Tahoma" w:cs="Tahoma"/>
          <w:sz w:val="20"/>
          <w:szCs w:val="20"/>
        </w:rPr>
        <w:t xml:space="preserve">trzy </w:t>
      </w:r>
      <w:r w:rsidRPr="00BD7285">
        <w:rPr>
          <w:rFonts w:ascii="Tahoma" w:hAnsi="Tahoma" w:cs="Tahoma"/>
          <w:sz w:val="20"/>
          <w:szCs w:val="20"/>
        </w:rPr>
        <w:t>miliony</w:t>
      </w:r>
      <w:r w:rsidR="0010301F" w:rsidRPr="00BD7285">
        <w:rPr>
          <w:rFonts w:ascii="Tahoma" w:hAnsi="Tahoma" w:cs="Tahoma"/>
          <w:sz w:val="20"/>
          <w:szCs w:val="20"/>
        </w:rPr>
        <w:t>,</w:t>
      </w:r>
      <w:r w:rsidRPr="00BD7285">
        <w:rPr>
          <w:rFonts w:ascii="Tahoma" w:hAnsi="Tahoma" w:cs="Tahoma"/>
          <w:sz w:val="20"/>
          <w:szCs w:val="20"/>
        </w:rPr>
        <w:t xml:space="preserve"> 00/100 złotych), a Zamawiający nie uzyska ww. zgód, Umowa ulega zakończeniu ze skutkiem natychmiastowym, z dniem osiągnięcia tej kwoty. W przypadku </w:t>
      </w:r>
      <w:r w:rsidRPr="00BD7285">
        <w:rPr>
          <w:rFonts w:ascii="Tahoma" w:hAnsi="Tahoma" w:cs="Tahoma"/>
          <w:sz w:val="20"/>
          <w:szCs w:val="20"/>
        </w:rPr>
        <w:lastRenderedPageBreak/>
        <w:t>zakończenia trwania Umowy wskutek nieuzyskania zgód korporacyjnych przez Zamawiającego, Wykonawcy nie przysługują żadne roszczenia z tego tytułu, w tym w szczególności roszczenie o zapłatę za niekupione Towary.</w:t>
      </w:r>
      <w:r w:rsidR="00B4487D" w:rsidRPr="00744A47">
        <w:rPr>
          <w:rStyle w:val="Odwoanieprzypisudolnego"/>
          <w:rFonts w:ascii="Tahoma" w:hAnsi="Tahoma"/>
          <w:sz w:val="20"/>
          <w:szCs w:val="20"/>
          <w:highlight w:val="yellow"/>
        </w:rPr>
        <w:footnoteReference w:id="4"/>
      </w:r>
    </w:p>
    <w:p w14:paraId="67E35F47" w14:textId="77777777" w:rsidR="00590EF2" w:rsidRPr="00BD7285" w:rsidRDefault="00590EF2" w:rsidP="00590EF2">
      <w:pPr>
        <w:pStyle w:val="Akapitzlist"/>
        <w:numPr>
          <w:ilvl w:val="0"/>
          <w:numId w:val="4"/>
        </w:numPr>
        <w:spacing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Strony niniejszej Umowy wyłączają stosowanie art. 552 kodeksu cywilnego.</w:t>
      </w:r>
    </w:p>
    <w:p w14:paraId="18CB0D13" w14:textId="77777777" w:rsidR="00590EF2" w:rsidRPr="00BD7285" w:rsidRDefault="00590EF2" w:rsidP="00590EF2">
      <w:pPr>
        <w:pStyle w:val="Akapitzlist"/>
        <w:spacing w:after="0" w:line="276" w:lineRule="auto"/>
        <w:ind w:left="714" w:firstLine="0"/>
        <w:rPr>
          <w:rFonts w:ascii="Tahoma" w:hAnsi="Tahoma" w:cs="Tahoma"/>
          <w:sz w:val="20"/>
          <w:szCs w:val="20"/>
        </w:rPr>
      </w:pPr>
    </w:p>
    <w:p w14:paraId="40C1430E" w14:textId="77777777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>§ 3 TERMIN I WARUNKI REALIZACJI</w:t>
      </w:r>
    </w:p>
    <w:p w14:paraId="51364FEB" w14:textId="77777777" w:rsidR="00590EF2" w:rsidRPr="00BD7285" w:rsidRDefault="00590EF2" w:rsidP="00590EF2">
      <w:pPr>
        <w:pStyle w:val="Akapitzlist"/>
        <w:numPr>
          <w:ilvl w:val="0"/>
          <w:numId w:val="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Dostarczenie Towaru do Zamawiającego będzie realizowane na koszt Wykonawcy na podstawie bieżących zamówień składanych przez Zamawiającego na e-mail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BD7285">
        <w:rPr>
          <w:rFonts w:ascii="Tahoma" w:hAnsi="Tahoma" w:cs="Tahoma"/>
          <w:sz w:val="20"/>
          <w:szCs w:val="20"/>
        </w:rPr>
        <w:t xml:space="preserve"> Wykonawcy, w których wskazany zostanie rodzaj i ilość zamawianego Towaru. Wykonawca zobowiązany jest do dostarczenia zamówionego Towaru każdorazowo w terminie nie dłuższym niż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sz w:val="20"/>
          <w:szCs w:val="20"/>
        </w:rPr>
        <w:t xml:space="preserve"> dni roboczych od daty wysłania zamówienia. Na potrzeby Umowy przyjmuje się, że zwrot „dni” oznacza dni kalendarzowe, a „dni robocze” oznacza dni od poniedziałku do piątku, z wyłączeniem dni wolnych od pracy.</w:t>
      </w:r>
    </w:p>
    <w:p w14:paraId="2BA4D06D" w14:textId="77777777" w:rsidR="00590EF2" w:rsidRPr="00744A47" w:rsidRDefault="00590EF2" w:rsidP="00590EF2">
      <w:pPr>
        <w:pStyle w:val="Akapitzlist"/>
        <w:numPr>
          <w:ilvl w:val="0"/>
          <w:numId w:val="5"/>
        </w:numPr>
        <w:spacing w:after="160" w:line="276" w:lineRule="auto"/>
        <w:rPr>
          <w:rFonts w:ascii="Tahoma" w:hAnsi="Tahoma" w:cs="Tahoma"/>
          <w:sz w:val="20"/>
          <w:szCs w:val="20"/>
          <w:highlight w:val="yellow"/>
        </w:rPr>
      </w:pPr>
      <w:r w:rsidRPr="00BD7285">
        <w:rPr>
          <w:rFonts w:ascii="Tahoma" w:hAnsi="Tahoma" w:cs="Tahoma"/>
          <w:sz w:val="20"/>
          <w:szCs w:val="20"/>
        </w:rPr>
        <w:t xml:space="preserve">Dostarczenie Towaru dokonywane będzie w miejsce/a wskazane przez Zamawiającego w Załączniku nr 1. Przyjęcia Towaru do magazynu Zamawiającego odbywają się w dni robocze w godz. od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BD7285">
        <w:rPr>
          <w:rFonts w:ascii="Tahoma" w:hAnsi="Tahoma" w:cs="Tahoma"/>
          <w:sz w:val="20"/>
          <w:szCs w:val="20"/>
        </w:rPr>
        <w:t xml:space="preserve"> do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…………………..</w:t>
      </w:r>
    </w:p>
    <w:p w14:paraId="6CDCA835" w14:textId="77777777" w:rsidR="00590EF2" w:rsidRPr="00BD7285" w:rsidRDefault="00590EF2" w:rsidP="00590EF2">
      <w:pPr>
        <w:pStyle w:val="Akapitzlist"/>
        <w:numPr>
          <w:ilvl w:val="0"/>
          <w:numId w:val="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dowodach sprzedaży (m.in. faktura, dokument </w:t>
      </w:r>
      <w:proofErr w:type="spellStart"/>
      <w:r w:rsidRPr="00BD7285">
        <w:rPr>
          <w:rFonts w:ascii="Tahoma" w:hAnsi="Tahoma" w:cs="Tahoma"/>
          <w:sz w:val="20"/>
          <w:szCs w:val="20"/>
        </w:rPr>
        <w:t>Wz</w:t>
      </w:r>
      <w:proofErr w:type="spellEnd"/>
      <w:r w:rsidRPr="00BD7285">
        <w:rPr>
          <w:rFonts w:ascii="Tahoma" w:hAnsi="Tahoma" w:cs="Tahoma"/>
          <w:sz w:val="20"/>
          <w:szCs w:val="20"/>
        </w:rPr>
        <w:t>, specyfikacja wysyłkowa, protokół odbioru) należy podać w szczególności dokładną nazwę Towaru, ilość i cenę jednostkową netto.</w:t>
      </w:r>
    </w:p>
    <w:p w14:paraId="682DE573" w14:textId="77777777" w:rsidR="00590EF2" w:rsidRPr="00BD7285" w:rsidRDefault="00590EF2" w:rsidP="00590EF2">
      <w:pPr>
        <w:pStyle w:val="Akapitzlist"/>
        <w:numPr>
          <w:ilvl w:val="0"/>
          <w:numId w:val="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Towar powinien być dostarczany w oryginalnych opakowaniach producenta z wyraźnym i czytelnym oznaczeniem nazwy Towaru oraz w dodatkowym opakowaniu odpowiadającym właściwościom Towaru i środkowi transportu oraz należycie zabezpieczającym go przed uszkodzeniem. Koszt dodatkowego opakowania oraz pełnego ubezpieczenia Towaru, jak również ryzyko jego utraty lub uszkodzenia do momentu wydania Zamawiającemu ponosi Wykonawca.</w:t>
      </w:r>
    </w:p>
    <w:p w14:paraId="43C851B5" w14:textId="3BF5621B" w:rsidR="00590EF2" w:rsidRPr="00BD7285" w:rsidRDefault="00590EF2" w:rsidP="00590EF2">
      <w:pPr>
        <w:pStyle w:val="Akapitzlist"/>
        <w:numPr>
          <w:ilvl w:val="0"/>
          <w:numId w:val="5"/>
        </w:numPr>
        <w:spacing w:after="0" w:line="276" w:lineRule="auto"/>
        <w:ind w:left="714" w:hanging="357"/>
        <w:contextualSpacing w:val="0"/>
        <w:rPr>
          <w:rFonts w:ascii="Tahoma" w:hAnsi="Tahoma" w:cs="Tahoma"/>
          <w:i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Fakt dostarczenia każdej partii Towaru (przez partię należy rozumieć ilość Towaru, którą Wykonawca zobowiązany jest dostarczyć w ramach pojedynczego zamówienia, o którym mowa w ust. 1) wymaga pisemnego potwierdzenia przez przedstawiciela Zamawiającego</w:t>
      </w:r>
      <w:r w:rsidR="00C01502" w:rsidRPr="00BD7285">
        <w:rPr>
          <w:rFonts w:ascii="Tahoma" w:hAnsi="Tahoma" w:cs="Tahoma"/>
          <w:sz w:val="20"/>
          <w:szCs w:val="20"/>
        </w:rPr>
        <w:t xml:space="preserve"> </w:t>
      </w:r>
      <w:bookmarkStart w:id="2" w:name="_Hlk102637251"/>
      <w:r w:rsidR="00C01502" w:rsidRPr="00BD7285">
        <w:rPr>
          <w:rFonts w:ascii="Tahoma" w:hAnsi="Tahoma" w:cs="Tahoma"/>
          <w:i/>
          <w:iCs/>
          <w:sz w:val="20"/>
          <w:szCs w:val="20"/>
        </w:rPr>
        <w:t>na dokumencie wysyłkowym Wykonawcy/protokole odbioru</w:t>
      </w:r>
      <w:bookmarkEnd w:id="2"/>
      <w:r w:rsidR="00C01502" w:rsidRPr="00BD7285">
        <w:rPr>
          <w:rFonts w:ascii="Tahoma" w:hAnsi="Tahoma" w:cs="Tahoma"/>
          <w:i/>
          <w:iCs/>
          <w:sz w:val="20"/>
          <w:szCs w:val="20"/>
        </w:rPr>
        <w:t>.</w:t>
      </w:r>
      <w:r w:rsidR="00C01502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 xml:space="preserve">W razie stwierdzenia braków ilościowych lub jakościowych, Wykonawca ma obowiązek niezwłocznego dostarczenia brakującego lub wolnego od wad Towaru na swój koszt, </w:t>
      </w:r>
      <w:r w:rsidRPr="00BD7285">
        <w:rPr>
          <w:rFonts w:ascii="Tahoma" w:hAnsi="Tahoma" w:cs="Tahoma"/>
          <w:i/>
          <w:sz w:val="20"/>
          <w:szCs w:val="20"/>
        </w:rPr>
        <w:t>co nie wyłącza jednak możliwości naliczania kar umownych zgodnie z § 6/7</w:t>
      </w:r>
      <w:r w:rsidRPr="00744A47">
        <w:rPr>
          <w:rStyle w:val="Odwoanieprzypisudolnego"/>
          <w:rFonts w:ascii="Tahoma" w:hAnsi="Tahoma" w:cs="Tahoma"/>
          <w:i/>
          <w:sz w:val="20"/>
          <w:szCs w:val="20"/>
          <w:highlight w:val="yellow"/>
        </w:rPr>
        <w:footnoteReference w:id="5"/>
      </w:r>
      <w:r w:rsidRPr="00BD7285">
        <w:rPr>
          <w:rFonts w:ascii="Tahoma" w:hAnsi="Tahoma" w:cs="Tahoma"/>
          <w:i/>
          <w:sz w:val="20"/>
          <w:szCs w:val="20"/>
        </w:rPr>
        <w:t xml:space="preserve"> ust. 1 pkt 1), liczonych od terminu, w którym zamówienie miało być pierwotnie dostarczone.</w:t>
      </w:r>
      <w:r w:rsidR="000C7051" w:rsidRPr="00744A47">
        <w:rPr>
          <w:rStyle w:val="Odwoanieprzypisudolnego"/>
          <w:rFonts w:ascii="Tahoma" w:hAnsi="Tahoma"/>
          <w:i/>
          <w:sz w:val="20"/>
          <w:szCs w:val="20"/>
          <w:highlight w:val="yellow"/>
        </w:rPr>
        <w:footnoteReference w:id="6"/>
      </w:r>
    </w:p>
    <w:p w14:paraId="76F359ED" w14:textId="1E18AD47" w:rsidR="00590EF2" w:rsidRPr="00BD7285" w:rsidRDefault="00590EF2" w:rsidP="00590EF2">
      <w:pPr>
        <w:pStyle w:val="Style5"/>
        <w:numPr>
          <w:ilvl w:val="0"/>
          <w:numId w:val="5"/>
        </w:numPr>
        <w:tabs>
          <w:tab w:val="left" w:pos="-3544"/>
        </w:tabs>
        <w:spacing w:line="276" w:lineRule="auto"/>
        <w:ind w:right="74"/>
        <w:jc w:val="both"/>
        <w:rPr>
          <w:rFonts w:ascii="Tahoma" w:hAnsi="Tahoma" w:cs="Tahoma"/>
          <w:sz w:val="20"/>
          <w:szCs w:val="20"/>
        </w:rPr>
      </w:pPr>
      <w:r w:rsidRPr="00BD7285">
        <w:rPr>
          <w:rStyle w:val="FontStyle11"/>
          <w:rFonts w:ascii="Tahoma" w:hAnsi="Tahoma" w:cs="Tahoma"/>
          <w:sz w:val="20"/>
          <w:szCs w:val="20"/>
        </w:rPr>
        <w:t xml:space="preserve">W przypadku opóźnienia w wykonaniu terminowego dostarczenia Towaru zgodnie z postanowieniami niniejszego paragrafu, przekraczającego </w:t>
      </w:r>
      <w:r w:rsidRPr="00744A47">
        <w:rPr>
          <w:rStyle w:val="FontStyle11"/>
          <w:rFonts w:ascii="Tahoma" w:hAnsi="Tahoma" w:cs="Tahoma"/>
          <w:sz w:val="20"/>
          <w:szCs w:val="20"/>
          <w:highlight w:val="yellow"/>
        </w:rPr>
        <w:t>…...</w:t>
      </w:r>
      <w:r w:rsidRPr="00BD7285">
        <w:rPr>
          <w:rStyle w:val="FontStyle11"/>
          <w:rFonts w:ascii="Tahoma" w:hAnsi="Tahoma" w:cs="Tahoma"/>
          <w:sz w:val="20"/>
          <w:szCs w:val="20"/>
        </w:rPr>
        <w:t xml:space="preserve"> dni roboczych w stosunku do terminu ustalonego w ust. 1, </w:t>
      </w:r>
      <w:r w:rsidRPr="00BD7285">
        <w:rPr>
          <w:rFonts w:ascii="Tahoma" w:eastAsia="SimSun" w:hAnsi="Tahoma" w:cs="Tahoma"/>
          <w:sz w:val="20"/>
          <w:szCs w:val="20"/>
        </w:rPr>
        <w:t xml:space="preserve">Zamawiający informując o tym Wykonawcę, może na koszt i ryzyko Wykonawcy nabyć przedmiot Umowy zgodny ze złożonym zamówieniem, potrącając poniesiony koszt z wierzytelności przysługujących Wykonawcy </w:t>
      </w:r>
      <w:r w:rsidRPr="00BD7285">
        <w:rPr>
          <w:rFonts w:ascii="Tahoma" w:eastAsia="SimSun" w:hAnsi="Tahoma" w:cs="Tahoma"/>
          <w:i/>
          <w:sz w:val="20"/>
          <w:szCs w:val="20"/>
        </w:rPr>
        <w:t>lub zabezpieczenia należytego wykonania umowy</w:t>
      </w:r>
      <w:r w:rsidRPr="00744A47">
        <w:rPr>
          <w:rStyle w:val="Odwoanieprzypisudolnego"/>
          <w:rFonts w:ascii="Tahoma" w:eastAsia="SimSun" w:hAnsi="Tahoma" w:cs="Tahoma"/>
          <w:i/>
          <w:sz w:val="20"/>
          <w:szCs w:val="20"/>
          <w:highlight w:val="yellow"/>
        </w:rPr>
        <w:footnoteReference w:id="7"/>
      </w:r>
      <w:r w:rsidRPr="00BD7285">
        <w:rPr>
          <w:rFonts w:ascii="Tahoma" w:eastAsia="SimSun" w:hAnsi="Tahoma" w:cs="Tahoma"/>
          <w:i/>
          <w:sz w:val="20"/>
          <w:szCs w:val="20"/>
        </w:rPr>
        <w:t xml:space="preserve"> </w:t>
      </w:r>
      <w:r w:rsidRPr="00BD7285">
        <w:rPr>
          <w:rFonts w:ascii="Tahoma" w:eastAsia="SimSun" w:hAnsi="Tahoma" w:cs="Tahoma"/>
          <w:sz w:val="20"/>
          <w:szCs w:val="20"/>
        </w:rPr>
        <w:t xml:space="preserve">lub zaspokoić swoje roszczenie w inny sposób. </w:t>
      </w:r>
      <w:r w:rsidRPr="00BD7285">
        <w:rPr>
          <w:rFonts w:ascii="Tahoma" w:eastAsia="SimSun" w:hAnsi="Tahoma" w:cs="Tahoma"/>
          <w:i/>
          <w:iCs/>
          <w:sz w:val="20"/>
          <w:szCs w:val="20"/>
        </w:rPr>
        <w:t>Skorzystanie z powyższego uprawnienia przez Zamawiającego nie pozbawia go możliwości żądania zapłaty kar umownych z tytułu opóźnienia w realizacji zamówienia do czasu dostarczenia przedmiotu Umowy przez podmiot trzeci.</w:t>
      </w:r>
      <w:r w:rsidR="00886B44" w:rsidRPr="00BD7285">
        <w:rPr>
          <w:rStyle w:val="Odwoanieprzypisudolnego"/>
          <w:rFonts w:ascii="Tahoma" w:eastAsia="SimSun" w:hAnsi="Tahoma"/>
          <w:i/>
          <w:iCs/>
          <w:sz w:val="20"/>
          <w:szCs w:val="20"/>
        </w:rPr>
        <w:footnoteReference w:id="8"/>
      </w:r>
      <w:r w:rsidRPr="00BD7285">
        <w:rPr>
          <w:rFonts w:ascii="Tahoma" w:eastAsia="SimSun" w:hAnsi="Tahoma" w:cs="Tahoma"/>
          <w:sz w:val="20"/>
          <w:szCs w:val="20"/>
        </w:rPr>
        <w:t xml:space="preserve"> </w:t>
      </w:r>
    </w:p>
    <w:p w14:paraId="70CDDCBE" w14:textId="77777777" w:rsidR="00590EF2" w:rsidRPr="00BD7285" w:rsidRDefault="00590EF2" w:rsidP="00590EF2">
      <w:pPr>
        <w:pStyle w:val="Style5"/>
        <w:numPr>
          <w:ilvl w:val="0"/>
          <w:numId w:val="5"/>
        </w:numPr>
        <w:tabs>
          <w:tab w:val="left" w:pos="-3544"/>
        </w:tabs>
        <w:spacing w:line="276" w:lineRule="auto"/>
        <w:ind w:right="74"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Zamawiający nie dopuszcza możliwości powierzenia przez Wykonawcę wykonania Umowy podmiotowi trzeciemu, z wyjątkiem transportu do Zamawiającego. W każdym przypadku Wykonawca ponosi pełną odpowiedzialność za działanie swego podwykonawcy w zakresie opisanym w zdaniu powyżej. </w:t>
      </w:r>
    </w:p>
    <w:p w14:paraId="249A6AC6" w14:textId="77777777" w:rsidR="00590EF2" w:rsidRPr="00BD7285" w:rsidRDefault="00590EF2" w:rsidP="00590EF2">
      <w:pPr>
        <w:pStyle w:val="Style5"/>
        <w:numPr>
          <w:ilvl w:val="0"/>
          <w:numId w:val="5"/>
        </w:numPr>
        <w:tabs>
          <w:tab w:val="left" w:pos="-3544"/>
        </w:tabs>
        <w:spacing w:line="276" w:lineRule="auto"/>
        <w:ind w:right="74"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Strony Umowy zobowiązują się do bieżącej wymiany informacji dotyczących bezpieczeństwa, w szczególności w zakresie postępowania z ryzykiem wspólnym powstającym na styku pomiędzy Zamawiającym a Wykonawcą. Powyższe dotyczy również wymiany informacji w obszarze ryzyka pozostałego, tj. stron trzecich, które nie są uczestnikami systemu kolejowego, jednak skutki ich działań oddziaływają bezpośrednio zarówno na Zamawiającego jak i na Wykonawcę.</w:t>
      </w:r>
    </w:p>
    <w:p w14:paraId="52FEEA3F" w14:textId="77777777" w:rsidR="00590EF2" w:rsidRPr="00BD7285" w:rsidRDefault="00590EF2" w:rsidP="00590EF2">
      <w:pPr>
        <w:spacing w:after="240" w:line="276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 </w:t>
      </w:r>
    </w:p>
    <w:p w14:paraId="186D5532" w14:textId="77777777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>§ 4 GWARANCJA</w:t>
      </w:r>
    </w:p>
    <w:p w14:paraId="356A1EA1" w14:textId="4A0EFA39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gwarantuje wysoką jakość dostarczonego Towaru i udziela Zamawiającemu gwarancji na dostarczony Towar na okres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sz w:val="20"/>
          <w:szCs w:val="20"/>
        </w:rPr>
        <w:t xml:space="preserve"> miesięcy licząc od daty dostarczenia każdej partii, potwierdzonej </w:t>
      </w:r>
      <w:r w:rsidR="003F41B2" w:rsidRPr="00BD7285">
        <w:rPr>
          <w:rFonts w:ascii="Tahoma" w:hAnsi="Tahoma" w:cs="Tahoma"/>
          <w:i/>
          <w:iCs/>
          <w:sz w:val="20"/>
          <w:szCs w:val="20"/>
        </w:rPr>
        <w:t xml:space="preserve">na dokumencie </w:t>
      </w:r>
      <w:r w:rsidR="003F41B2" w:rsidRPr="00BD7285">
        <w:rPr>
          <w:rFonts w:ascii="Tahoma" w:hAnsi="Tahoma" w:cs="Tahoma"/>
          <w:i/>
          <w:iCs/>
          <w:sz w:val="20"/>
          <w:szCs w:val="20"/>
        </w:rPr>
        <w:lastRenderedPageBreak/>
        <w:t>wysyłkowym Wykonawcy/protokole odbioru</w:t>
      </w:r>
      <w:r w:rsidR="005E016B" w:rsidRPr="00BD7285">
        <w:rPr>
          <w:rStyle w:val="Odwoanieprzypisudolnego"/>
          <w:rFonts w:ascii="Tahoma" w:hAnsi="Tahoma"/>
          <w:i/>
          <w:iCs/>
          <w:sz w:val="20"/>
          <w:szCs w:val="20"/>
        </w:rPr>
        <w:footnoteReference w:id="9"/>
      </w:r>
      <w:r w:rsidRPr="00BD7285">
        <w:rPr>
          <w:rFonts w:ascii="Tahoma" w:hAnsi="Tahoma" w:cs="Tahoma"/>
          <w:sz w:val="20"/>
          <w:szCs w:val="20"/>
        </w:rPr>
        <w:t xml:space="preserve"> podpisanym bez zastrzeżeń. Dokument gwarancyjny określający warunki gwarancji zgodnie z postanowieniami niniejszego paragrafu Wykonawca przesyła Zamawiającemu każdorazowo wraz z dostarczeniem partii Towaru. W przypadku, gdy dostarczony dokument gwarancyjny zawiera warunki odmienne od określonych w niniejszym paragrafie, wiążące są zapisy Umowne, chyba że warunki dostarczonej gwarancji są korzystniejsze dla Zamawiającego. W przypadku braku wydania Zamawiającemu dokumentu gwarancji, przyjmuje się że Umowa stanowi dokument gwarancyjny.</w:t>
      </w:r>
    </w:p>
    <w:p w14:paraId="4325DA8F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razie stwierdzenia wad w dostarczonym Towarze, Zamawiający powoła komisję, która sporządzi protokół na okoliczność ujawnienia wad.</w:t>
      </w:r>
    </w:p>
    <w:p w14:paraId="1E3E7226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Ustalenia komisji zostaną przekazane do Wykonawcy e-mailem na adres 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</w:t>
      </w:r>
      <w:r w:rsidRPr="00BD7285">
        <w:rPr>
          <w:rFonts w:ascii="Tahoma" w:hAnsi="Tahoma" w:cs="Tahoma"/>
          <w:sz w:val="20"/>
          <w:szCs w:val="20"/>
        </w:rPr>
        <w:t xml:space="preserve">, w formie zgłoszenia reklamacji. Reklamacje mogą być składane zarówno przez osoby uprawnione do reprezentacji Zamawiającego, jak również przez osoby wskazane w </w:t>
      </w:r>
      <w:r w:rsidRPr="00BD7285">
        <w:rPr>
          <w:rFonts w:ascii="Tahoma" w:hAnsi="Tahoma" w:cs="Tahoma"/>
          <w:i/>
          <w:sz w:val="20"/>
          <w:szCs w:val="20"/>
        </w:rPr>
        <w:t xml:space="preserve">Załączniku nr </w:t>
      </w:r>
      <w:r w:rsidRPr="00744A47">
        <w:rPr>
          <w:rFonts w:ascii="Tahoma" w:hAnsi="Tahoma" w:cs="Tahoma"/>
          <w:i/>
          <w:sz w:val="20"/>
          <w:szCs w:val="20"/>
          <w:highlight w:val="yellow"/>
        </w:rPr>
        <w:t>…………..</w:t>
      </w:r>
      <w:r w:rsidRPr="00BD7285">
        <w:rPr>
          <w:rFonts w:ascii="Tahoma" w:hAnsi="Tahoma" w:cs="Tahoma"/>
          <w:i/>
          <w:sz w:val="20"/>
          <w:szCs w:val="20"/>
        </w:rPr>
        <w:t xml:space="preserve"> do Umowy/w § 12 ust. 1 pkt 1. </w:t>
      </w:r>
      <w:r w:rsidRPr="00BD7285">
        <w:rPr>
          <w:rFonts w:ascii="Tahoma" w:hAnsi="Tahoma" w:cs="Tahoma"/>
          <w:sz w:val="20"/>
          <w:szCs w:val="20"/>
        </w:rPr>
        <w:t xml:space="preserve">Wykonawca w ciągu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sz w:val="20"/>
          <w:szCs w:val="20"/>
        </w:rPr>
        <w:t xml:space="preserve"> dni roboczych od wysłania reklamacji poinformuje Zamawiającego na adres e- mail: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………………………….</w:t>
      </w:r>
      <w:r w:rsidRPr="00BD7285">
        <w:rPr>
          <w:rFonts w:ascii="Tahoma" w:hAnsi="Tahoma" w:cs="Tahoma"/>
          <w:sz w:val="20"/>
          <w:szCs w:val="20"/>
        </w:rPr>
        <w:t xml:space="preserve"> o zajętym stanowisku. W przypadku braku odpowiedzi przyjmuje się, że reklamacja została przez Wykonawcę uwzględniona.</w:t>
      </w:r>
    </w:p>
    <w:p w14:paraId="5CADD93F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przypadku akceptacji przez Wykonawcę ustaleń komisji (wprost lub w sposób dorozumiany, o czym mowa w ustępie powyżej, zdanie trzecie), Wykonawca zobowiązany jest dostarczyć do Zamawiającego w terminie </w:t>
      </w:r>
      <w:r w:rsidRPr="00744A47">
        <w:rPr>
          <w:rFonts w:ascii="Tahoma" w:hAnsi="Tahoma" w:cs="Tahoma"/>
          <w:sz w:val="20"/>
          <w:szCs w:val="20"/>
          <w:highlight w:val="yellow"/>
        </w:rPr>
        <w:t>……</w:t>
      </w:r>
      <w:r w:rsidRPr="00BD7285">
        <w:rPr>
          <w:rFonts w:ascii="Tahoma" w:hAnsi="Tahoma" w:cs="Tahoma"/>
          <w:sz w:val="20"/>
          <w:szCs w:val="20"/>
        </w:rPr>
        <w:t xml:space="preserve"> dni roboczych od daty uwzględnienia reklamacji (tj. od daty wysłania informacji o jej uwzględnieniu lub bezskutecznym upływie ostatniego dnia na odpowiedź w sprawie złożonej reklamacji) Towar pozbawiony wad. </w:t>
      </w:r>
    </w:p>
    <w:p w14:paraId="14741DA1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przypadku odmowy przez Wykonawcę akceptacji ustaleń komisji, o których mowa w ust. 3, Wykonawca ma obowiązek w terminie </w:t>
      </w:r>
      <w:r w:rsidRPr="00744A47">
        <w:rPr>
          <w:rFonts w:ascii="Tahoma" w:hAnsi="Tahoma" w:cs="Tahoma"/>
          <w:sz w:val="20"/>
          <w:szCs w:val="20"/>
          <w:highlight w:val="yellow"/>
        </w:rPr>
        <w:t>……</w:t>
      </w:r>
      <w:r w:rsidRPr="00BD7285">
        <w:rPr>
          <w:rFonts w:ascii="Tahoma" w:hAnsi="Tahoma" w:cs="Tahoma"/>
          <w:sz w:val="20"/>
          <w:szCs w:val="20"/>
        </w:rPr>
        <w:t xml:space="preserve"> dni roboczych od daty powiadomienia Zamawiającego o odmowie uznania reklamacji wziąć udział w ponownie zwołanej przez Zamawiającego komisji mającej na celu ustalenie zakresu i sposobu wymiany lub naprawy Towaru. Odpowiedzialność gwarancyjna Wykonawcy polega wówczas na obowiązku wykonania ponownych ustaleń komisji (w przypadku rozbieżności zdań między Stronami decyduje stanowisko Zamawiającego) w terminie </w:t>
      </w:r>
      <w:r w:rsidRPr="00744A47">
        <w:rPr>
          <w:rFonts w:ascii="Tahoma" w:hAnsi="Tahoma" w:cs="Tahoma"/>
          <w:sz w:val="20"/>
          <w:szCs w:val="20"/>
          <w:highlight w:val="yellow"/>
        </w:rPr>
        <w:t>……</w:t>
      </w:r>
      <w:r w:rsidRPr="00BD7285">
        <w:rPr>
          <w:rFonts w:ascii="Tahoma" w:hAnsi="Tahoma" w:cs="Tahoma"/>
          <w:sz w:val="20"/>
          <w:szCs w:val="20"/>
        </w:rPr>
        <w:t xml:space="preserve"> dni roboczych od daty sporządzenia protokołu stwierdzającego wadę lub uszkodzenie.</w:t>
      </w:r>
    </w:p>
    <w:p w14:paraId="45A177DD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przypadku nie wzięcia przez Wykonawcę udziału w komisji w terminie wskazanym w ust. 5, przyjmuje się, że Wykonawca reklamację uwzględnił i zaakceptował ustalenia komisji.</w:t>
      </w:r>
    </w:p>
    <w:p w14:paraId="5E8032F9" w14:textId="3673C414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Jeżeli Wykonawca nie usunie uszkodzeń lub wad w terminie, o którym mowa w ust. 5, Zamawiający </w:t>
      </w:r>
      <w:r w:rsidRPr="00BD7285">
        <w:rPr>
          <w:rFonts w:ascii="Tahoma" w:eastAsia="SimSun" w:hAnsi="Tahoma" w:cs="Tahoma"/>
          <w:sz w:val="20"/>
          <w:szCs w:val="20"/>
        </w:rPr>
        <w:t xml:space="preserve">może na koszt i ryzyko Wykonawcy nabyć przedmiot Umowy zgodny ze złożonym zamówieniem objętym reklamacją lub zlecić osobie trzeciej na koszt i ryzyko Wykonawcy naprawę przedmiotu Umowy objętego reklamacją, potrącając poniesiony koszt z wierzytelności przysługujących Wykonawcy </w:t>
      </w:r>
      <w:r w:rsidRPr="00BD7285">
        <w:rPr>
          <w:rFonts w:ascii="Tahoma" w:eastAsia="SimSun" w:hAnsi="Tahoma" w:cs="Tahoma"/>
          <w:i/>
          <w:sz w:val="20"/>
          <w:szCs w:val="20"/>
        </w:rPr>
        <w:t>lub zabezpieczenia należytego wykonania umowy</w:t>
      </w:r>
      <w:r w:rsidRPr="00BD7285">
        <w:rPr>
          <w:rStyle w:val="Odwoanieprzypisudolnego"/>
          <w:rFonts w:ascii="Tahoma" w:eastAsia="SimSun" w:hAnsi="Tahoma" w:cs="Tahoma"/>
          <w:i/>
          <w:sz w:val="20"/>
          <w:szCs w:val="20"/>
        </w:rPr>
        <w:footnoteReference w:id="10"/>
      </w:r>
      <w:r w:rsidRPr="00BD7285">
        <w:rPr>
          <w:rFonts w:ascii="Tahoma" w:eastAsia="SimSun" w:hAnsi="Tahoma" w:cs="Tahoma"/>
          <w:i/>
          <w:sz w:val="20"/>
          <w:szCs w:val="20"/>
        </w:rPr>
        <w:t xml:space="preserve"> </w:t>
      </w:r>
      <w:r w:rsidRPr="00BD7285">
        <w:rPr>
          <w:rFonts w:ascii="Tahoma" w:eastAsia="SimSun" w:hAnsi="Tahoma" w:cs="Tahoma"/>
          <w:sz w:val="20"/>
          <w:szCs w:val="20"/>
        </w:rPr>
        <w:t>lub zaspokoić się w inny sposób. Skorzystanie z powyższego uprawnienia przez Zamawiającego nie pozbawia go uprawnień z gwarancji jakości i rękojmi za wady na przyszłość</w:t>
      </w:r>
      <w:r w:rsidR="005E016B" w:rsidRPr="00BD7285">
        <w:rPr>
          <w:rFonts w:ascii="Tahoma" w:eastAsia="SimSun" w:hAnsi="Tahoma" w:cs="Tahoma"/>
          <w:i/>
          <w:iCs/>
          <w:sz w:val="20"/>
          <w:szCs w:val="20"/>
        </w:rPr>
        <w:t xml:space="preserve"> a także możliwości żądania zapłaty kar umownych z tytułu opóźnienia w obowiązku wykonania zobowiązań z gwarancji jakości, liczonych do czasu uzyskania przedmiotu Umowy wolnego od wad.</w:t>
      </w:r>
      <w:r w:rsidR="005E016B" w:rsidRPr="00BD7285">
        <w:rPr>
          <w:rStyle w:val="Odwoanieprzypisudolnego"/>
          <w:rFonts w:ascii="Tahoma" w:eastAsia="SimSun" w:hAnsi="Tahoma"/>
          <w:sz w:val="20"/>
          <w:szCs w:val="20"/>
        </w:rPr>
        <w:t xml:space="preserve"> </w:t>
      </w:r>
      <w:r w:rsidR="00291ECB" w:rsidRPr="00744A47">
        <w:rPr>
          <w:rStyle w:val="Odwoanieprzypisudolnego"/>
          <w:rFonts w:ascii="Tahoma" w:eastAsia="SimSun" w:hAnsi="Tahoma"/>
          <w:sz w:val="20"/>
          <w:szCs w:val="20"/>
          <w:highlight w:val="yellow"/>
        </w:rPr>
        <w:footnoteReference w:id="11"/>
      </w:r>
    </w:p>
    <w:p w14:paraId="7730648D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Wszystkie koszty transportu i inne koszty związane ze zwrotem lub wymianą wadliwego Towaru (przechowywanie, załadunek i inne) pokrywa Wykonawca.</w:t>
      </w:r>
    </w:p>
    <w:p w14:paraId="168E7D38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Jeżeli w wykonaniu obowiązków z tytułu gwarancji Wykonawca naprawił Towar lub dostarczył Zamawiającemu zamiast wadliwego Towaru, Towar wolny od wad, termin gwarancji biegnie na nowo, od chwili dostarczenia Towaru wolnego od wad.</w:t>
      </w:r>
    </w:p>
    <w:p w14:paraId="73669AE4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Wykonawca ponosi pełną odpowiedzialność wobec Zamawiającego za wady prawne i fizyczne przedmiotu umowy.</w:t>
      </w:r>
    </w:p>
    <w:p w14:paraId="42511CF5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zobowiązuje się do pokrycia wszelkich szkód i następstw dostarczenia Zamawiającemu Towaru z wadą prawną lub wadą fizyczną poniesionych przez Zamawiającego. Powyższe nie ogranicza uprawnień Zamawiającego wynikających z powszechnie obowiązujących przepisów prawa, w szczególności z przepisów ustawy z dnia 23 kwietnia 1964 r. kodeks cywilny („Kodeks Cywilny”). </w:t>
      </w:r>
    </w:p>
    <w:p w14:paraId="3CD0ADDC" w14:textId="77777777" w:rsidR="00590EF2" w:rsidRPr="00BD7285" w:rsidRDefault="00590EF2" w:rsidP="00590EF2">
      <w:pPr>
        <w:pStyle w:val="Akapitzlist"/>
        <w:numPr>
          <w:ilvl w:val="0"/>
          <w:numId w:val="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Zamawiającemu niezależnie od udzielonej przez Wykonawcę gwarancji jakości, przysługują wszelkie uprawnienia wynikające z rękojmi, jak również wszelkie inne uprawnienia wynikające z powszechnie obowiązujących przepisów prawa, w szczególności z przepisów Kodeksu Cywilnego.</w:t>
      </w:r>
    </w:p>
    <w:p w14:paraId="2CAA9602" w14:textId="77777777" w:rsidR="00590EF2" w:rsidRPr="00BD7285" w:rsidRDefault="00590EF2" w:rsidP="00590EF2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</w:p>
    <w:p w14:paraId="27499056" w14:textId="77777777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lastRenderedPageBreak/>
        <w:t>§ 5 PŁATNOŚCI</w:t>
      </w:r>
    </w:p>
    <w:p w14:paraId="4C330344" w14:textId="77777777" w:rsidR="00590EF2" w:rsidRPr="00BD7285" w:rsidRDefault="00590EF2" w:rsidP="00590EF2">
      <w:pPr>
        <w:pStyle w:val="Akapitzlist"/>
        <w:numPr>
          <w:ilvl w:val="0"/>
          <w:numId w:val="7"/>
        </w:numPr>
        <w:spacing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Płatność za sprzedany i dostarczony Towar będzie dokonywana przez Zamawiającego przelewem w terminie do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744A47">
        <w:rPr>
          <w:rStyle w:val="Odwoanieprzypisudolnego"/>
          <w:rFonts w:ascii="Tahoma" w:hAnsi="Tahoma" w:cs="Tahoma"/>
          <w:sz w:val="20"/>
          <w:szCs w:val="20"/>
          <w:highlight w:val="yellow"/>
        </w:rPr>
        <w:footnoteReference w:id="12"/>
      </w:r>
      <w:r w:rsidRPr="00BD7285">
        <w:rPr>
          <w:rFonts w:ascii="Tahoma" w:hAnsi="Tahoma" w:cs="Tahoma"/>
          <w:sz w:val="20"/>
          <w:szCs w:val="20"/>
        </w:rPr>
        <w:t xml:space="preserve"> dni od dnia doręczenia prawidłowo wystawionej faktury VAT</w:t>
      </w:r>
      <w:r w:rsidRPr="00BD7285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BD7285">
        <w:rPr>
          <w:rFonts w:ascii="Tahoma" w:eastAsia="Times New Roman" w:hAnsi="Tahoma" w:cs="Tahoma"/>
          <w:sz w:val="20"/>
          <w:szCs w:val="20"/>
        </w:rPr>
        <w:t xml:space="preserve">po realizacji danego </w:t>
      </w:r>
      <w:r w:rsidRPr="00BD7285">
        <w:rPr>
          <w:rFonts w:ascii="Tahoma" w:hAnsi="Tahoma" w:cs="Tahoma"/>
          <w:sz w:val="20"/>
          <w:szCs w:val="20"/>
        </w:rPr>
        <w:t>zamówienia. Podstawę wystawienia faktury stanowi dokument wskazany w § 3 ust. 5 potwierdzający odbiór bez zastrzeżeń każdej partii Towaru przez Zamawiającego.</w:t>
      </w:r>
    </w:p>
    <w:p w14:paraId="5C11213E" w14:textId="77777777" w:rsidR="00590EF2" w:rsidRPr="00BD7285" w:rsidRDefault="00590EF2" w:rsidP="00590EF2">
      <w:pPr>
        <w:pStyle w:val="Akapitzlist"/>
        <w:spacing w:after="120" w:line="276" w:lineRule="auto"/>
        <w:rPr>
          <w:rFonts w:ascii="Tahoma" w:hAnsi="Tahoma" w:cs="Tahoma"/>
          <w:sz w:val="20"/>
          <w:szCs w:val="20"/>
          <w:u w:val="single"/>
        </w:rPr>
      </w:pPr>
    </w:p>
    <w:p w14:paraId="183523B0" w14:textId="77777777" w:rsidR="00590EF2" w:rsidRPr="00BD7285" w:rsidRDefault="00590EF2" w:rsidP="00590EF2">
      <w:pPr>
        <w:pStyle w:val="Akapitzlist"/>
        <w:spacing w:after="120" w:line="276" w:lineRule="auto"/>
        <w:rPr>
          <w:rFonts w:ascii="Tahoma" w:hAnsi="Tahoma" w:cs="Tahoma"/>
          <w:sz w:val="20"/>
          <w:szCs w:val="20"/>
          <w:u w:val="single"/>
        </w:rPr>
      </w:pPr>
      <w:r w:rsidRPr="00BD7285">
        <w:rPr>
          <w:rFonts w:ascii="Tahoma" w:hAnsi="Tahoma" w:cs="Tahoma"/>
          <w:sz w:val="20"/>
          <w:szCs w:val="20"/>
          <w:u w:val="single"/>
        </w:rPr>
        <w:t>(wersja 1: faktura elektroniczna)</w:t>
      </w:r>
    </w:p>
    <w:p w14:paraId="49A6DA73" w14:textId="4C3C6647" w:rsidR="00590EF2" w:rsidRPr="00BD7285" w:rsidRDefault="00590EF2" w:rsidP="00590EF2">
      <w:pPr>
        <w:pStyle w:val="Akapitzlist"/>
        <w:numPr>
          <w:ilvl w:val="0"/>
          <w:numId w:val="7"/>
        </w:numPr>
        <w:spacing w:after="0" w:line="276" w:lineRule="auto"/>
        <w:ind w:left="714" w:hanging="357"/>
        <w:rPr>
          <w:rFonts w:ascii="Tahoma" w:hAnsi="Tahoma" w:cs="Tahoma"/>
          <w:i/>
          <w:sz w:val="20"/>
          <w:szCs w:val="20"/>
        </w:rPr>
      </w:pPr>
      <w:r w:rsidRPr="00BD7285">
        <w:rPr>
          <w:rFonts w:ascii="Tahoma" w:eastAsia="Times New Roman" w:hAnsi="Tahoma" w:cs="Tahoma"/>
          <w:bCs/>
          <w:sz w:val="20"/>
          <w:szCs w:val="20"/>
        </w:rPr>
        <w:t xml:space="preserve">Faktura będzie doręczana </w:t>
      </w:r>
      <w:r w:rsidRPr="00BD7285">
        <w:rPr>
          <w:rFonts w:ascii="Tahoma" w:eastAsia="Times New Roman" w:hAnsi="Tahoma" w:cs="Tahoma"/>
          <w:bCs/>
          <w:iCs/>
          <w:sz w:val="20"/>
          <w:szCs w:val="20"/>
        </w:rPr>
        <w:t>elektronicznie zgodnie z postanowieniami ust. 1</w:t>
      </w:r>
      <w:r w:rsidR="008541E1" w:rsidRPr="00BD7285">
        <w:rPr>
          <w:rFonts w:ascii="Tahoma" w:eastAsia="Times New Roman" w:hAnsi="Tahoma" w:cs="Tahoma"/>
          <w:bCs/>
          <w:iCs/>
          <w:sz w:val="20"/>
          <w:szCs w:val="20"/>
        </w:rPr>
        <w:t>8</w:t>
      </w:r>
      <w:r w:rsidRPr="00BD7285">
        <w:rPr>
          <w:rFonts w:ascii="Tahoma" w:eastAsia="Times New Roman" w:hAnsi="Tahoma" w:cs="Tahoma"/>
          <w:bCs/>
          <w:iCs/>
          <w:sz w:val="20"/>
          <w:szCs w:val="20"/>
        </w:rPr>
        <w:t>-2</w:t>
      </w:r>
      <w:r w:rsidR="008541E1" w:rsidRPr="00BD7285">
        <w:rPr>
          <w:rFonts w:ascii="Tahoma" w:eastAsia="Times New Roman" w:hAnsi="Tahoma" w:cs="Tahoma"/>
          <w:bCs/>
          <w:iCs/>
          <w:sz w:val="20"/>
          <w:szCs w:val="20"/>
        </w:rPr>
        <w:t>7</w:t>
      </w:r>
      <w:r w:rsidRPr="00744A47">
        <w:rPr>
          <w:rStyle w:val="Odwoanieprzypisudolnego"/>
          <w:rFonts w:ascii="Tahoma" w:eastAsia="Times New Roman" w:hAnsi="Tahoma" w:cs="Tahoma"/>
          <w:bCs/>
          <w:iCs/>
          <w:sz w:val="20"/>
          <w:szCs w:val="20"/>
          <w:highlight w:val="yellow"/>
        </w:rPr>
        <w:footnoteReference w:id="13"/>
      </w:r>
      <w:r w:rsidRPr="00BD7285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Pr="00BD7285">
        <w:rPr>
          <w:rFonts w:ascii="Tahoma" w:eastAsia="Times New Roman" w:hAnsi="Tahoma" w:cs="Tahoma"/>
          <w:bCs/>
          <w:i/>
          <w:sz w:val="20"/>
          <w:szCs w:val="20"/>
        </w:rPr>
        <w:t xml:space="preserve"> </w:t>
      </w:r>
    </w:p>
    <w:p w14:paraId="21173A82" w14:textId="77777777" w:rsidR="00590EF2" w:rsidRPr="00BD7285" w:rsidRDefault="00590EF2" w:rsidP="00590EF2">
      <w:pPr>
        <w:pStyle w:val="Akapitzlist"/>
        <w:spacing w:after="0" w:line="276" w:lineRule="auto"/>
        <w:ind w:left="714"/>
        <w:rPr>
          <w:rFonts w:ascii="Tahoma" w:hAnsi="Tahoma" w:cs="Tahoma"/>
          <w:i/>
          <w:sz w:val="20"/>
          <w:szCs w:val="20"/>
        </w:rPr>
      </w:pPr>
    </w:p>
    <w:p w14:paraId="132C40B5" w14:textId="77777777" w:rsidR="00590EF2" w:rsidRPr="00BD7285" w:rsidRDefault="00590EF2" w:rsidP="00590EF2">
      <w:pPr>
        <w:pStyle w:val="Akapitzlist"/>
        <w:spacing w:after="120" w:line="276" w:lineRule="auto"/>
        <w:rPr>
          <w:rFonts w:ascii="Tahoma" w:hAnsi="Tahoma" w:cs="Tahoma"/>
          <w:sz w:val="20"/>
          <w:szCs w:val="20"/>
          <w:u w:val="single"/>
        </w:rPr>
      </w:pPr>
      <w:r w:rsidRPr="00BD7285">
        <w:rPr>
          <w:rFonts w:ascii="Tahoma" w:hAnsi="Tahoma" w:cs="Tahoma"/>
          <w:sz w:val="20"/>
          <w:szCs w:val="20"/>
          <w:u w:val="single"/>
        </w:rPr>
        <w:t xml:space="preserve">(wersja 2: faktura papierowa)  </w:t>
      </w:r>
    </w:p>
    <w:p w14:paraId="23BB0B11" w14:textId="77777777" w:rsidR="00590EF2" w:rsidRPr="00BD7285" w:rsidRDefault="00590EF2" w:rsidP="00590EF2">
      <w:pPr>
        <w:pStyle w:val="Akapitzlist"/>
        <w:spacing w:after="120" w:line="276" w:lineRule="auto"/>
        <w:rPr>
          <w:rFonts w:ascii="Tahoma" w:hAnsi="Tahoma" w:cs="Tahoma"/>
          <w:sz w:val="20"/>
          <w:szCs w:val="20"/>
          <w:u w:val="single"/>
        </w:rPr>
      </w:pPr>
    </w:p>
    <w:p w14:paraId="59A43E33" w14:textId="77777777" w:rsidR="00590EF2" w:rsidRPr="00BD7285" w:rsidRDefault="00590EF2" w:rsidP="00590EF2">
      <w:pPr>
        <w:pStyle w:val="Akapitzlist"/>
        <w:numPr>
          <w:ilvl w:val="0"/>
          <w:numId w:val="24"/>
        </w:numPr>
        <w:spacing w:after="120" w:line="276" w:lineRule="auto"/>
        <w:jc w:val="left"/>
        <w:rPr>
          <w:rFonts w:ascii="Tahoma" w:hAnsi="Tahoma" w:cs="Tahoma"/>
          <w:sz w:val="20"/>
          <w:szCs w:val="20"/>
          <w:u w:val="single"/>
        </w:rPr>
      </w:pPr>
      <w:r w:rsidRPr="00BD7285">
        <w:rPr>
          <w:rFonts w:ascii="Tahoma" w:eastAsia="Times New Roman" w:hAnsi="Tahoma" w:cs="Tahoma"/>
          <w:bCs/>
          <w:sz w:val="20"/>
          <w:szCs w:val="20"/>
        </w:rPr>
        <w:t>Faktura będzie doręczana</w:t>
      </w:r>
      <w:r w:rsidRPr="00BD7285">
        <w:rPr>
          <w:rFonts w:ascii="Tahoma" w:eastAsia="Times New Roman" w:hAnsi="Tahoma" w:cs="Tahoma"/>
          <w:bCs/>
          <w:i/>
          <w:sz w:val="20"/>
          <w:szCs w:val="20"/>
        </w:rPr>
        <w:t xml:space="preserve"> </w:t>
      </w:r>
      <w:r w:rsidRPr="00BD7285">
        <w:rPr>
          <w:rFonts w:ascii="Tahoma" w:eastAsia="Times New Roman" w:hAnsi="Tahoma" w:cs="Tahoma"/>
          <w:bCs/>
          <w:iCs/>
          <w:sz w:val="20"/>
          <w:szCs w:val="20"/>
        </w:rPr>
        <w:t xml:space="preserve">w wersji papierowej. </w:t>
      </w:r>
      <w:r w:rsidRPr="00BD7285">
        <w:rPr>
          <w:rFonts w:ascii="Tahoma" w:eastAsia="Times New Roman" w:hAnsi="Tahoma" w:cs="Tahoma"/>
          <w:iCs/>
          <w:sz w:val="20"/>
          <w:szCs w:val="20"/>
        </w:rPr>
        <w:t>Fakturę w wersji papierowej należy wystawić na:                      </w:t>
      </w:r>
    </w:p>
    <w:p w14:paraId="0CF31F1F" w14:textId="23312D6F" w:rsidR="00590EF2" w:rsidRPr="00BD7285" w:rsidRDefault="00590EF2" w:rsidP="004C2A30">
      <w:pPr>
        <w:spacing w:after="120" w:line="276" w:lineRule="auto"/>
        <w:ind w:left="3540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PKP CARGOTABOR Sp. z o.o.</w:t>
      </w:r>
      <w:r w:rsidR="006A0B89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 xml:space="preserve"> w restrukturyzacji</w:t>
      </w:r>
    </w:p>
    <w:p w14:paraId="65FD8DA6" w14:textId="77777777" w:rsidR="00590EF2" w:rsidRPr="00BD7285" w:rsidRDefault="00590EF2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02-021 Warszawa</w:t>
      </w:r>
    </w:p>
    <w:p w14:paraId="4B300BA5" w14:textId="77777777" w:rsidR="00590EF2" w:rsidRPr="00BD7285" w:rsidRDefault="00590EF2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ul. Grójecka 17</w:t>
      </w:r>
    </w:p>
    <w:p w14:paraId="0D3B99D4" w14:textId="77777777" w:rsidR="00590EF2" w:rsidRPr="00BD7285" w:rsidRDefault="00590EF2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NIP: 955-225-41-86</w:t>
      </w:r>
    </w:p>
    <w:p w14:paraId="4289082C" w14:textId="77777777" w:rsidR="00590EF2" w:rsidRPr="00BD7285" w:rsidRDefault="00590EF2" w:rsidP="00590EF2">
      <w:pPr>
        <w:spacing w:after="240" w:line="276" w:lineRule="auto"/>
        <w:ind w:left="360" w:firstLine="348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oraz przesłać na adres:</w:t>
      </w:r>
    </w:p>
    <w:p w14:paraId="1E0B55A1" w14:textId="156118DC" w:rsidR="00590EF2" w:rsidRPr="00BD7285" w:rsidRDefault="00590EF2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PKP CARGO S.A.</w:t>
      </w:r>
      <w:r w:rsidR="006A0B89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 xml:space="preserve"> w restrukturyzacji</w:t>
      </w:r>
    </w:p>
    <w:p w14:paraId="1FE28701" w14:textId="77777777" w:rsidR="004C2A30" w:rsidRDefault="004C2A30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  <w:r w:rsidRPr="004C2A30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 xml:space="preserve">Centrum Usług Wspólnych – PKP CARGOTABOR w restrukturyzacji, </w:t>
      </w:r>
    </w:p>
    <w:p w14:paraId="06427251" w14:textId="77777777" w:rsidR="004C2A30" w:rsidRDefault="004C2A30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</w:pPr>
      <w:r w:rsidRPr="004C2A30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ul. Św. Huberta 11,</w:t>
      </w:r>
    </w:p>
    <w:p w14:paraId="47986E02" w14:textId="5877C80D" w:rsidR="004C2A30" w:rsidRPr="00BD7285" w:rsidRDefault="004C2A30" w:rsidP="00590EF2">
      <w:pPr>
        <w:spacing w:after="120" w:line="276" w:lineRule="auto"/>
        <w:ind w:left="357"/>
        <w:jc w:val="center"/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</w:pPr>
      <w:r w:rsidRPr="004C2A30"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pl-PL"/>
        </w:rPr>
        <w:t>40-542 Katowice</w:t>
      </w:r>
    </w:p>
    <w:p w14:paraId="316D6C4C" w14:textId="7A7704F2" w:rsidR="00590EF2" w:rsidRPr="00BD7285" w:rsidRDefault="00590EF2" w:rsidP="00590EF2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714" w:right="74" w:hanging="357"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Wykonawca jest zobowiązany zamieścić na fakturach numer Umowy i numer zamówienia, na podstawie których realizowany jest przedmiot Umowy.</w:t>
      </w:r>
    </w:p>
    <w:p w14:paraId="7FC06FFC" w14:textId="1FDCA95D" w:rsidR="008541E1" w:rsidRPr="00BD7285" w:rsidRDefault="008541E1" w:rsidP="002504C8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714" w:right="74" w:hanging="357"/>
        <w:jc w:val="both"/>
        <w:rPr>
          <w:rFonts w:ascii="Tahoma" w:hAnsi="Tahoma" w:cs="Tahoma"/>
          <w:sz w:val="20"/>
          <w:szCs w:val="20"/>
        </w:rPr>
      </w:pPr>
      <w:bookmarkStart w:id="4" w:name="_Hlk121487084"/>
      <w:r w:rsidRPr="00BD7285">
        <w:rPr>
          <w:rFonts w:ascii="Tahoma" w:hAnsi="Tahoma" w:cs="Tahoma"/>
          <w:sz w:val="20"/>
          <w:szCs w:val="20"/>
        </w:rPr>
        <w:t>W przypadku dostawy Towarów stanowiących wyroby akcyzowe, określone w Załączniku nr 1 do ustawy o podatku akcyzowym z dnia 6 grudnia 2008 r. (</w:t>
      </w:r>
      <w:r w:rsidRPr="00BD7285">
        <w:rPr>
          <w:rFonts w:ascii="Tahoma" w:eastAsia="Arial" w:hAnsi="Tahoma" w:cs="Tahoma"/>
          <w:color w:val="000000"/>
          <w:sz w:val="20"/>
          <w:szCs w:val="20"/>
          <w:lang w:eastAsia="pl-PL"/>
        </w:rPr>
        <w:t>w aktualnie obowiązującym brzmieniu</w:t>
      </w:r>
      <w:r w:rsidRPr="00BD7285">
        <w:rPr>
          <w:rFonts w:ascii="Tahoma" w:hAnsi="Tahoma" w:cs="Tahoma"/>
          <w:sz w:val="20"/>
          <w:szCs w:val="20"/>
        </w:rPr>
        <w:t>) Wykonawca zobowiązany jest zamieścić na fakturach informację o objęciu danego asortymentu podatkiem akcyzowym, albo zastosowaniu zerowej stawki podatku akcyzowego, albo zastosowaniu zwolnienia wraz z podaniem podstawy prawnej, albo o objęciu danego asortymentu podatkiem akcyzowym we wcześniejszej fazie obrotu.</w:t>
      </w:r>
      <w:bookmarkEnd w:id="4"/>
    </w:p>
    <w:p w14:paraId="4DE06EA8" w14:textId="77777777" w:rsidR="00590EF2" w:rsidRPr="00BD7285" w:rsidRDefault="00590EF2" w:rsidP="00590EF2">
      <w:pPr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D7285">
        <w:rPr>
          <w:rFonts w:ascii="Tahoma" w:eastAsia="Times New Roman" w:hAnsi="Tahoma" w:cs="Tahoma"/>
          <w:sz w:val="20"/>
          <w:szCs w:val="20"/>
          <w:lang w:eastAsia="ar-SA"/>
        </w:rPr>
        <w:t>Zamawiający ma prawo do odstąpienia od płatności błędnie wystawionej faktury oraz faktury niezawierającej danych wymaganych Umową, wówczas bieg terminu płatności rozpoczyna się z dniem doręczenia prawidłowo wystawionej faktury.</w:t>
      </w:r>
    </w:p>
    <w:p w14:paraId="36021513" w14:textId="77777777" w:rsidR="00590EF2" w:rsidRPr="00BD7285" w:rsidRDefault="00590EF2" w:rsidP="00590EF2">
      <w:pPr>
        <w:pStyle w:val="Akapitzlist"/>
        <w:numPr>
          <w:ilvl w:val="0"/>
          <w:numId w:val="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 datę zapłaty faktury VAT przyjmuje się datę obciążenia rachunku bankowego Zamawiającego.</w:t>
      </w:r>
    </w:p>
    <w:p w14:paraId="08EF3EEA" w14:textId="77777777" w:rsidR="00590EF2" w:rsidRPr="00BD7285" w:rsidRDefault="00590EF2" w:rsidP="00590EF2">
      <w:pPr>
        <w:pStyle w:val="Akapitzlist"/>
        <w:numPr>
          <w:ilvl w:val="0"/>
          <w:numId w:val="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przypadku, gdy termin płatności przypada w sobotę lub dzień ustawowo wolny od pracy, wówczas termin ten ulega przesunięciu na pierwszy dzień roboczy przypadający po sobocie lub dniu ustawowo wolnym od pracy.</w:t>
      </w:r>
    </w:p>
    <w:p w14:paraId="5D4D55A5" w14:textId="030F9C20" w:rsidR="00590EF2" w:rsidRPr="00BD7285" w:rsidRDefault="00590EF2" w:rsidP="00590EF2">
      <w:pPr>
        <w:pStyle w:val="Akapitzlist"/>
        <w:numPr>
          <w:ilvl w:val="0"/>
          <w:numId w:val="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zakresie wierzytelności wynikających z Umowy Wykonawca lub osoba trzecia nie mogą bez pisemnej zgody Zamawiającego pod rygorem nieważności dokonać przeniesienia tych wierzytelności na osoby trzecie, ustanawiać zastawów rejestrowych ani w żaden sposób obciążać tych wierzytelności prawami osób trzecich. Wszelkie zmiany, modyfikacje i odwołania czynności, o których mowa w zdaniu poprzednim wymagają pisemnej zgody Zamawiającego pod rygorem nieważności.</w:t>
      </w:r>
    </w:p>
    <w:p w14:paraId="08E5331F" w14:textId="465C4040" w:rsidR="00D46C1B" w:rsidRPr="00BD7285" w:rsidRDefault="00D46C1B" w:rsidP="00D46C1B">
      <w:pPr>
        <w:pStyle w:val="Akapitzlist"/>
        <w:numPr>
          <w:ilvl w:val="0"/>
          <w:numId w:val="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Wierzytelności Zamawiającego wynikające z niniejszej Umowy nie mogą być potrącane lub kompensowane w trybie art. 498 Kodeksu Cywilnego lub w innym trybie bez pisemnej zgody Zamawiającego.</w:t>
      </w:r>
    </w:p>
    <w:p w14:paraId="7ADB9572" w14:textId="382F7F9C" w:rsidR="00590EF2" w:rsidRPr="00BD7285" w:rsidRDefault="00590EF2" w:rsidP="00590EF2">
      <w:pPr>
        <w:pStyle w:val="Akapitzlist"/>
        <w:numPr>
          <w:ilvl w:val="0"/>
          <w:numId w:val="7"/>
        </w:numPr>
        <w:spacing w:after="0" w:line="276" w:lineRule="auto"/>
        <w:ind w:left="714" w:hanging="357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Faktury VAT wystawione przez Wykonawcę będą zawierały w swojej treści adnotację: „Wystawca niniejszej faktury nie może przenieść wierzytelności z niej wynikającej na osoby trzecie bez pisemnej zgody PKP </w:t>
      </w:r>
      <w:r w:rsidRPr="00BD7285">
        <w:rPr>
          <w:rFonts w:ascii="Tahoma" w:hAnsi="Tahoma" w:cs="Tahoma"/>
          <w:sz w:val="20"/>
          <w:szCs w:val="20"/>
        </w:rPr>
        <w:lastRenderedPageBreak/>
        <w:t>CARGOTABOR Sp. z o.o.</w:t>
      </w:r>
      <w:r w:rsidR="006A0B89">
        <w:rPr>
          <w:rFonts w:ascii="Tahoma" w:hAnsi="Tahoma" w:cs="Tahoma"/>
          <w:sz w:val="20"/>
          <w:szCs w:val="20"/>
        </w:rPr>
        <w:t xml:space="preserve"> w restrukturyzacji</w:t>
      </w:r>
      <w:r w:rsidRPr="00BD7285">
        <w:rPr>
          <w:rFonts w:ascii="Tahoma" w:hAnsi="Tahoma" w:cs="Tahoma"/>
          <w:sz w:val="20"/>
          <w:szCs w:val="20"/>
        </w:rPr>
        <w:t>” Faktury bez tej adnotacji uznaje się za wystawione niezgodnie z Umową.</w:t>
      </w:r>
    </w:p>
    <w:p w14:paraId="550135F1" w14:textId="77777777" w:rsidR="00590EF2" w:rsidRPr="00BD7285" w:rsidRDefault="00590EF2" w:rsidP="00590EF2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right="7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  <w:lang w:eastAsia="pl-PL"/>
        </w:rPr>
        <w:t>Wykonawca zobowiązuje się do zaliczania płatności dokonywanych przez Zamawiającego zgodnie ze wskazanymi numerami dokumentów księgowych w tytułach przelewów lub w innych formach płatności. W przypadku braku wskazania numeru faktury lub wskazania nieprawidłowego numeru faktury Wykonawca zobowiązuje się do pisemnego uzgodnienia z Zamawiającym sposobu zaliczania płatności na poczet innych wymagalnych należności lub do zwrotu powstałej nadpłaty.</w:t>
      </w:r>
    </w:p>
    <w:p w14:paraId="2A7F3E63" w14:textId="77777777" w:rsidR="00590EF2" w:rsidRPr="00BD7285" w:rsidRDefault="00590EF2" w:rsidP="00590EF2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right="7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  <w:lang w:eastAsia="pl-PL"/>
        </w:rPr>
        <w:t xml:space="preserve">W zakresie przelewów bankowych realizowanych przez Zamawiającego na rzecz Wykonawcy, Zamawiający pokrywa prowizje i opłaty naliczone przez bank, z którego przelew jest realizowany </w:t>
      </w:r>
      <w:r w:rsidRPr="00BD7285">
        <w:rPr>
          <w:rFonts w:ascii="Tahoma" w:hAnsi="Tahoma" w:cs="Tahoma"/>
          <w:sz w:val="20"/>
          <w:szCs w:val="20"/>
          <w:lang w:eastAsia="pl-PL"/>
        </w:rPr>
        <w:br/>
        <w:t>(tj. bank nadawcy przelewu). Wszelkie opłaty i prowizje banku beneficjenta przelewu będzie pokrywał Wykonawca.</w:t>
      </w:r>
    </w:p>
    <w:p w14:paraId="6E891BA7" w14:textId="77777777" w:rsidR="00590EF2" w:rsidRPr="00BD7285" w:rsidRDefault="00590EF2" w:rsidP="00D022C5">
      <w:pPr>
        <w:pStyle w:val="Akapitzlist"/>
        <w:numPr>
          <w:ilvl w:val="0"/>
          <w:numId w:val="7"/>
        </w:numPr>
        <w:spacing w:after="0" w:line="276" w:lineRule="auto"/>
        <w:rPr>
          <w:rFonts w:ascii="Tahoma" w:eastAsia="Times New Roman" w:hAnsi="Tahoma" w:cs="Tahoma"/>
          <w:sz w:val="20"/>
          <w:szCs w:val="20"/>
        </w:rPr>
      </w:pPr>
      <w:bookmarkStart w:id="5" w:name="_Hlk100325784"/>
      <w:r w:rsidRPr="00BD7285">
        <w:rPr>
          <w:rFonts w:ascii="Tahoma" w:eastAsia="Times New Roman" w:hAnsi="Tahoma" w:cs="Tahoma"/>
          <w:sz w:val="20"/>
          <w:szCs w:val="20"/>
        </w:rPr>
        <w:t>Przy dokonywaniu płatności za towary będące przedmiotem umowy Zamawiający może zastosować mechanizm podzielonej płatności niezależnie od wartości danej faktury.</w:t>
      </w:r>
    </w:p>
    <w:bookmarkEnd w:id="5"/>
    <w:p w14:paraId="1CF6BEA5" w14:textId="77777777" w:rsidR="00590EF2" w:rsidRPr="00BD7285" w:rsidRDefault="00590EF2" w:rsidP="00590EF2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right="7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Strony zgodnie postanawiają, że w przypadku regulowania przez Zamawiającego zobowiązań w formie przelewu bankowego z zastosowaniem mechanizmu podzielnej płatności. Wykonawcy nie będą przysługiwały uprawnienia w związku z uregulowanymi w takim trybie zobowiązaniami, a w szczególności:</w:t>
      </w:r>
    </w:p>
    <w:p w14:paraId="40FC85DA" w14:textId="77777777" w:rsidR="00590EF2" w:rsidRPr="00BD7285" w:rsidRDefault="00590EF2" w:rsidP="00590EF2">
      <w:pPr>
        <w:pStyle w:val="Zwykytekst"/>
        <w:spacing w:line="276" w:lineRule="auto"/>
        <w:ind w:left="708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- prawo żądania dodatkowej zapłaty lub</w:t>
      </w:r>
    </w:p>
    <w:p w14:paraId="32A7C1BB" w14:textId="77777777" w:rsidR="00590EF2" w:rsidRPr="00BD7285" w:rsidRDefault="00590EF2" w:rsidP="00590EF2">
      <w:pPr>
        <w:pStyle w:val="Zwykytekst"/>
        <w:spacing w:line="276" w:lineRule="auto"/>
        <w:ind w:left="708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- prawo żądania złożenia zabezpieczenia płatności lub,</w:t>
      </w:r>
    </w:p>
    <w:p w14:paraId="68BFEBFD" w14:textId="7E153B14" w:rsidR="00590EF2" w:rsidRPr="00BD7285" w:rsidRDefault="00590EF2" w:rsidP="00590EF2">
      <w:pPr>
        <w:pStyle w:val="Zwykytekst"/>
        <w:spacing w:line="276" w:lineRule="auto"/>
        <w:ind w:left="708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- prawo do ograniczenia Zamawiającemu możliwości korzystania z przedmiotu Umowy, zawieszenia lub jej wypowiedzenia, lub odstąpienia</w:t>
      </w:r>
      <w:r w:rsidR="000C7051" w:rsidRPr="00BD7285">
        <w:rPr>
          <w:rFonts w:ascii="Tahoma" w:hAnsi="Tahoma" w:cs="Tahoma"/>
          <w:sz w:val="20"/>
          <w:szCs w:val="20"/>
        </w:rPr>
        <w:t xml:space="preserve"> od Umowy</w:t>
      </w:r>
      <w:r w:rsidRPr="00BD7285">
        <w:rPr>
          <w:rFonts w:ascii="Tahoma" w:hAnsi="Tahoma" w:cs="Tahoma"/>
          <w:sz w:val="20"/>
          <w:szCs w:val="20"/>
        </w:rPr>
        <w:t xml:space="preserve">. </w:t>
      </w:r>
    </w:p>
    <w:p w14:paraId="25CD2693" w14:textId="77777777" w:rsidR="00590EF2" w:rsidRPr="00BD7285" w:rsidRDefault="00590EF2" w:rsidP="00590EF2">
      <w:pPr>
        <w:autoSpaceDE w:val="0"/>
        <w:autoSpaceDN w:val="0"/>
        <w:adjustRightInd w:val="0"/>
        <w:spacing w:after="0" w:line="276" w:lineRule="auto"/>
        <w:ind w:left="720" w:right="74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Regulowanie płatności w formie podzielonej płatności przez Zamawiającego nie może wpływać na sposób zaliczania przez Wykonawcę płatności na poczet zobowiązań należnych mu od Zamawiającego.</w:t>
      </w:r>
    </w:p>
    <w:p w14:paraId="4A4D8AD3" w14:textId="77777777" w:rsidR="00590EF2" w:rsidRPr="00BD7285" w:rsidRDefault="00590EF2" w:rsidP="00590EF2">
      <w:pPr>
        <w:numPr>
          <w:ilvl w:val="0"/>
          <w:numId w:val="7"/>
        </w:numPr>
        <w:autoSpaceDE w:val="0"/>
        <w:autoSpaceDN w:val="0"/>
        <w:spacing w:after="0" w:line="276" w:lineRule="auto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  <w:lang w:eastAsia="pl-PL"/>
        </w:rPr>
        <w:t>Strony oświadczają, że są czynnymi podatnikami podatku VAT.</w:t>
      </w:r>
    </w:p>
    <w:p w14:paraId="1BD3AE0D" w14:textId="77777777" w:rsidR="00590EF2" w:rsidRPr="00BD7285" w:rsidRDefault="00590EF2" w:rsidP="00590EF2">
      <w:pPr>
        <w:pStyle w:val="Akapitzlist"/>
        <w:numPr>
          <w:ilvl w:val="0"/>
          <w:numId w:val="7"/>
        </w:numPr>
        <w:spacing w:after="160" w:line="276" w:lineRule="auto"/>
        <w:rPr>
          <w:rFonts w:ascii="Tahoma" w:eastAsia="Times New Roman" w:hAnsi="Tahoma" w:cs="Tahoma"/>
          <w:sz w:val="20"/>
          <w:szCs w:val="20"/>
        </w:rPr>
      </w:pPr>
      <w:r w:rsidRPr="00BD7285">
        <w:rPr>
          <w:rFonts w:ascii="Tahoma" w:eastAsia="Times New Roman" w:hAnsi="Tahoma" w:cs="Tahoma"/>
          <w:sz w:val="20"/>
          <w:szCs w:val="20"/>
        </w:rPr>
        <w:t>W przypadku należności, których wartość jest równych lub większa niż 15.000 PLN Zamawiający dokonuje płatności na numer rachunku bankowego podany przez Wykonawcę. W przypadku, gdy na dzień płatności lub zlecenia przelewu nr rachunku bankowego podany przez Wykonawcę nie znajduje się w wykazie podmiotów, o którym mowa w art. 96b ust. 1 ustawy VAT Zamawiający dokonuje płatności na dowolny rachunek znajdujący się we wskazanym wykazie. W takim wypadku uznaje się, że płatność została dokonana przez Zamawiającego i Wykonawca nie będzie miał z tego tytułu żadnych roszczeń do Zamawiającego.</w:t>
      </w:r>
    </w:p>
    <w:p w14:paraId="22C8E3B1" w14:textId="77777777" w:rsidR="00590EF2" w:rsidRPr="00BD7285" w:rsidRDefault="00590EF2" w:rsidP="00D022C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76" w:lineRule="auto"/>
        <w:ind w:right="74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Zamawiający oświadcza, że posiada status dużego przedsiębiorcy w rozumieniu przepisów ustawy z dnia 8 marca 2013 r. o przeciwdziałaniu nadmiernym opóźnieniom w transakcjach handlowych.</w:t>
      </w:r>
    </w:p>
    <w:p w14:paraId="0FD3D545" w14:textId="35833483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Wykonawca zobowiązuje się do przesyłania faktur/rachunków wraz z ewentualnymi załącznikami (zwane dalej dokumentami elektronicznymi) na adres e-mail Zamawiającego: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hyperlink r:id="rId8" w:tgtFrame="_blank" w:history="1">
        <w:r w:rsidRPr="00BD7285">
          <w:rPr>
            <w:rStyle w:val="Hipercze"/>
            <w:rFonts w:ascii="Tahoma" w:hAnsi="Tahoma" w:cs="Tahoma"/>
            <w:b/>
            <w:sz w:val="20"/>
            <w:szCs w:val="20"/>
          </w:rPr>
          <w:t>efaktura.zakup@pkpcargotabor.com</w:t>
        </w:r>
      </w:hyperlink>
      <w:r w:rsidRPr="00BD728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Pr="00BD7285">
        <w:rPr>
          <w:rFonts w:ascii="Tahoma" w:hAnsi="Tahoma" w:cs="Tahoma"/>
          <w:sz w:val="20"/>
          <w:szCs w:val="20"/>
        </w:rPr>
        <w:t xml:space="preserve">z następujących adresów e-mail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…………….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Pr="00BD7285">
        <w:rPr>
          <w:rFonts w:ascii="Tahoma" w:eastAsia="Times New Roman" w:hAnsi="Tahoma" w:cs="Tahoma"/>
          <w:sz w:val="20"/>
          <w:szCs w:val="20"/>
          <w:lang w:eastAsia="pl-PL"/>
        </w:rPr>
        <w:t xml:space="preserve"> Strony zobowiązują się, że co najmniej na trzy dni przed zmianą danych określonych powyżej poinformują o tym fakcie pisemnie lub drogą elektroniczną.</w:t>
      </w:r>
      <w:r w:rsidR="00551BED" w:rsidRPr="00744A47">
        <w:rPr>
          <w:rStyle w:val="Odwoanieprzypisudolnego"/>
          <w:rFonts w:ascii="Tahoma" w:eastAsia="Times New Roman" w:hAnsi="Tahoma"/>
          <w:sz w:val="20"/>
          <w:szCs w:val="20"/>
          <w:highlight w:val="yellow"/>
          <w:lang w:eastAsia="pl-PL"/>
        </w:rPr>
        <w:footnoteReference w:id="14"/>
      </w:r>
    </w:p>
    <w:p w14:paraId="4CA974FC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Za datę otrzymania faktury/rachunku, faktury/rachunku korygującego przez Zamawiającego uznaje się datę odnotowanego faktu wpływu faktury/rachunku w formacie PDF do skrzynki odbiorczej poczty elektronicznej Zamawiającego wskazanej wyżej.</w:t>
      </w:r>
    </w:p>
    <w:p w14:paraId="1BF9B4E0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W przypadku doręczenia dokumentu elektronicznego w sobotę lub w dniu ustawowo wolnym od pracy, Strony porozumienia uznają, że datą doręczenia tego dokumentu jest pierwszy dzień roboczy przypadający po sobocie lub dniu ustawowo wolnym od pracy.</w:t>
      </w:r>
    </w:p>
    <w:p w14:paraId="559CBA3C" w14:textId="77777777" w:rsidR="00590EF2" w:rsidRPr="00BD7285" w:rsidRDefault="00590EF2" w:rsidP="00D022C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Za moment dostarczenia faktury/rachunku uznaje się moment zarejestrowania wysyłki na serwerze Wystawcy – dotyczy to zarówno faktur/rachunków jak i faktur/rachunków korygujących. Zakłada się, że w przypadku, gdyby faktura/rachunek nie dotarła na serwer Zamawiającego wystawiający fakturę otrzymałby informację zwrotną z serwera Zamawiającego.</w:t>
      </w:r>
    </w:p>
    <w:p w14:paraId="78A166DC" w14:textId="4305C4A1" w:rsidR="00590EF2" w:rsidRPr="00BD7285" w:rsidRDefault="00590EF2" w:rsidP="00D022C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 w:line="276" w:lineRule="auto"/>
        <w:ind w:right="74"/>
        <w:rPr>
          <w:rFonts w:ascii="Tahoma" w:hAnsi="Tahoma" w:cs="Tahoma"/>
          <w:sz w:val="20"/>
          <w:szCs w:val="20"/>
        </w:rPr>
      </w:pPr>
      <w:r w:rsidRPr="00BD7285">
        <w:rPr>
          <w:rFonts w:ascii="Tahoma" w:eastAsia="Times New Roman" w:hAnsi="Tahoma" w:cs="Tahoma"/>
          <w:sz w:val="20"/>
          <w:szCs w:val="20"/>
        </w:rPr>
        <w:t xml:space="preserve">Zamawiający oświadcza, że wyraża zgodę na przesyłanie drogą elektroniczną faktur/rachunków wystawianych przez Wykonawcę w ramach niniejszej umowy zgodnie z obowiązującymi przepisami w formacie PDF. </w:t>
      </w:r>
    </w:p>
    <w:p w14:paraId="62F408AC" w14:textId="77777777" w:rsidR="00590EF2" w:rsidRPr="00BD7285" w:rsidRDefault="00590EF2" w:rsidP="00D022C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76" w:lineRule="auto"/>
        <w:ind w:right="74"/>
        <w:rPr>
          <w:rFonts w:ascii="Tahoma" w:hAnsi="Tahoma" w:cs="Tahoma"/>
          <w:sz w:val="20"/>
          <w:szCs w:val="20"/>
        </w:rPr>
      </w:pPr>
      <w:r w:rsidRPr="00BD7285">
        <w:rPr>
          <w:rFonts w:ascii="Tahoma" w:eastAsia="Times New Roman" w:hAnsi="Tahoma" w:cs="Tahoma"/>
          <w:sz w:val="20"/>
          <w:szCs w:val="20"/>
        </w:rPr>
        <w:t>Wykonawca zobowiązuje się przesyłać faktury/rachunki drogą elektroniczną w formacie PDF udostępnionym w sposób gwarantujący autentyczność jej pochodzenia, integralność oraz czytelność treści.</w:t>
      </w:r>
    </w:p>
    <w:p w14:paraId="46FD86F9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trike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W formacie PDF będą przesyłane drogą elektroniczną również faktury/rachunki korygujące oraz wszystkie inne dokumenty związane z tymi fakturami/rachunkami takie jak noty odsetkowe itp.</w:t>
      </w:r>
    </w:p>
    <w:p w14:paraId="072FEC28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Pliki PDF nie mogą być zabezpieczone hasłem lub podpisane cyfrowo.</w:t>
      </w:r>
    </w:p>
    <w:p w14:paraId="54836B02" w14:textId="77777777" w:rsidR="00590EF2" w:rsidRPr="00BD7285" w:rsidRDefault="00590EF2" w:rsidP="00D022C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Wymogi dla dokumentów elektronicznych:</w:t>
      </w:r>
    </w:p>
    <w:p w14:paraId="50AD1992" w14:textId="77777777" w:rsidR="00590EF2" w:rsidRPr="00BD7285" w:rsidRDefault="00590EF2" w:rsidP="00590EF2">
      <w:pPr>
        <w:pStyle w:val="Akapitzlist"/>
        <w:spacing w:after="240" w:line="276" w:lineRule="auto"/>
        <w:ind w:left="1134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1)     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Pr="00BD7285">
        <w:rPr>
          <w:rFonts w:ascii="Tahoma" w:hAnsi="Tahoma" w:cs="Tahoma"/>
          <w:sz w:val="20"/>
          <w:szCs w:val="20"/>
        </w:rPr>
        <w:t>dokumenty elektroniczne będą przekazywane tylko i wyłącznie w formacie PDF, których nazwa musi odpowiadać numerowi faktury. W przypadku przekazywania załączników w odrębnych plikach PDF, ich nazwa musi zawierać numer faktury, której dotyczy.</w:t>
      </w:r>
    </w:p>
    <w:p w14:paraId="1BBADAD2" w14:textId="77777777" w:rsidR="00590EF2" w:rsidRPr="00BD7285" w:rsidRDefault="00590EF2" w:rsidP="00590EF2">
      <w:pPr>
        <w:pStyle w:val="Akapitzlist"/>
        <w:spacing w:after="240" w:line="276" w:lineRule="auto"/>
        <w:ind w:left="1135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2)     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Pr="00BD7285">
        <w:rPr>
          <w:rFonts w:ascii="Tahoma" w:hAnsi="Tahoma" w:cs="Tahoma"/>
          <w:sz w:val="20"/>
          <w:szCs w:val="20"/>
        </w:rPr>
        <w:t>przekazywane dokumenty elektroniczne nie mogą być skompresowane w plikach ZIP.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</w:p>
    <w:p w14:paraId="6A696987" w14:textId="77777777" w:rsidR="00590EF2" w:rsidRPr="00BD7285" w:rsidRDefault="00590EF2" w:rsidP="00590EF2">
      <w:pPr>
        <w:pStyle w:val="Akapitzlist"/>
        <w:spacing w:after="240" w:line="276" w:lineRule="auto"/>
        <w:ind w:left="1134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3)     </w:t>
      </w:r>
      <w:r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Pr="00BD7285">
        <w:rPr>
          <w:rFonts w:ascii="Tahoma" w:hAnsi="Tahoma" w:cs="Tahoma"/>
          <w:sz w:val="20"/>
          <w:szCs w:val="20"/>
        </w:rPr>
        <w:t>w jednym pliku PDF może znajdować się tylko i wyłącznie jedna faktura wraz z ewentualnym załącznikiem,</w:t>
      </w:r>
    </w:p>
    <w:p w14:paraId="69024592" w14:textId="77777777" w:rsidR="00590EF2" w:rsidRPr="00BD7285" w:rsidRDefault="00590EF2" w:rsidP="00590EF2">
      <w:pPr>
        <w:pStyle w:val="Akapitzlist"/>
        <w:spacing w:after="240" w:line="276" w:lineRule="auto"/>
        <w:ind w:left="1134" w:hanging="426"/>
        <w:rPr>
          <w:rFonts w:ascii="Tahoma" w:eastAsia="Times New Roman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4) </w:t>
      </w:r>
      <w:r w:rsidRPr="00BD7285">
        <w:rPr>
          <w:rFonts w:ascii="Tahoma" w:hAnsi="Tahoma" w:cs="Tahoma"/>
          <w:sz w:val="20"/>
          <w:szCs w:val="20"/>
        </w:rPr>
        <w:tab/>
      </w:r>
      <w:r w:rsidRPr="00BD7285">
        <w:rPr>
          <w:rFonts w:ascii="Tahoma" w:eastAsia="Times New Roman" w:hAnsi="Tahoma" w:cs="Tahoma"/>
          <w:sz w:val="20"/>
          <w:szCs w:val="20"/>
        </w:rPr>
        <w:t>w tytule maila będzie wpisywany nr faktury/rachunku, noty odsetkowej</w:t>
      </w:r>
    </w:p>
    <w:p w14:paraId="1733D09A" w14:textId="77777777" w:rsidR="00590EF2" w:rsidRPr="00BD7285" w:rsidRDefault="00590EF2" w:rsidP="00590EF2">
      <w:pPr>
        <w:pStyle w:val="Akapitzlist"/>
        <w:spacing w:after="240" w:line="276" w:lineRule="auto"/>
        <w:ind w:left="1134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5) </w:t>
      </w:r>
      <w:r w:rsidRPr="00BD7285">
        <w:rPr>
          <w:rFonts w:ascii="Tahoma" w:hAnsi="Tahoma" w:cs="Tahoma"/>
          <w:sz w:val="20"/>
          <w:szCs w:val="20"/>
        </w:rPr>
        <w:tab/>
        <w:t>w jednej wiadomości e-mailowej może zostać umieszczona więcej niż jedna faktura, lecz wówczas ewentualne załączniki nie mogą być odrębnymi plikami PDF.</w:t>
      </w:r>
    </w:p>
    <w:p w14:paraId="39D66043" w14:textId="5CB161BC" w:rsidR="00590EF2" w:rsidRPr="00BD7285" w:rsidRDefault="0010301F" w:rsidP="00590EF2">
      <w:pPr>
        <w:pStyle w:val="Akapitzlist"/>
        <w:spacing w:after="240" w:line="276" w:lineRule="auto"/>
        <w:ind w:left="1134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6</w:t>
      </w:r>
      <w:r w:rsidR="00590EF2" w:rsidRPr="00BD7285">
        <w:rPr>
          <w:rFonts w:ascii="Tahoma" w:hAnsi="Tahoma" w:cs="Tahoma"/>
          <w:sz w:val="20"/>
          <w:szCs w:val="20"/>
        </w:rPr>
        <w:t>)     </w:t>
      </w:r>
      <w:r w:rsidR="00590EF2"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="00590EF2" w:rsidRPr="00BD7285">
        <w:rPr>
          <w:rFonts w:ascii="Tahoma" w:hAnsi="Tahoma" w:cs="Tahoma"/>
          <w:sz w:val="20"/>
          <w:szCs w:val="20"/>
        </w:rPr>
        <w:t>nie można przesyłać w wiadomościach e-mailowych samych załączników bez faktur ich dotyczących</w:t>
      </w:r>
    </w:p>
    <w:p w14:paraId="7037CCA5" w14:textId="1BFF52E0" w:rsidR="00590EF2" w:rsidRPr="00BD7285" w:rsidRDefault="0010301F" w:rsidP="00D022C5">
      <w:pPr>
        <w:pStyle w:val="Akapitzlist"/>
        <w:spacing w:after="0" w:line="276" w:lineRule="auto"/>
        <w:ind w:left="1134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7</w:t>
      </w:r>
      <w:r w:rsidR="00590EF2" w:rsidRPr="00BD7285">
        <w:rPr>
          <w:rFonts w:ascii="Tahoma" w:hAnsi="Tahoma" w:cs="Tahoma"/>
          <w:sz w:val="20"/>
          <w:szCs w:val="20"/>
        </w:rPr>
        <w:t>)     </w:t>
      </w:r>
      <w:r w:rsidR="00590EF2" w:rsidRPr="00BD7285">
        <w:rPr>
          <w:rStyle w:val="apple-converted-space"/>
          <w:rFonts w:ascii="Tahoma" w:hAnsi="Tahoma" w:cs="Tahoma"/>
          <w:sz w:val="20"/>
          <w:szCs w:val="20"/>
        </w:rPr>
        <w:t> </w:t>
      </w:r>
      <w:r w:rsidR="00590EF2" w:rsidRPr="00BD7285">
        <w:rPr>
          <w:rFonts w:ascii="Tahoma" w:hAnsi="Tahoma" w:cs="Tahoma"/>
          <w:sz w:val="20"/>
          <w:szCs w:val="20"/>
        </w:rPr>
        <w:t>nie można przesyłać w wiadomościach e-mailowych plików sporządzonych w formatach innych niż PDF.</w:t>
      </w:r>
    </w:p>
    <w:p w14:paraId="27B2BBC5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Przesłanie faktur/rachunków w formie elektronicznej wyklucza możliwość ich wysłania</w:t>
      </w:r>
      <w:r w:rsidRPr="00BD7285">
        <w:rPr>
          <w:rFonts w:ascii="Tahoma" w:eastAsia="Times New Roman" w:hAnsi="Tahoma" w:cs="Tahoma"/>
          <w:sz w:val="20"/>
          <w:szCs w:val="20"/>
          <w:lang w:eastAsia="pl-PL"/>
        </w:rPr>
        <w:br/>
        <w:t>w formie papierowej.</w:t>
      </w:r>
    </w:p>
    <w:p w14:paraId="0EDA48B7" w14:textId="77777777" w:rsidR="00590EF2" w:rsidRPr="00BD7285" w:rsidRDefault="00590EF2" w:rsidP="00590EF2">
      <w:pPr>
        <w:numPr>
          <w:ilvl w:val="0"/>
          <w:numId w:val="7"/>
        </w:numPr>
        <w:spacing w:line="276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D7285">
        <w:rPr>
          <w:rFonts w:ascii="Tahoma" w:eastAsia="Times New Roman" w:hAnsi="Tahoma" w:cs="Tahoma"/>
          <w:sz w:val="20"/>
          <w:szCs w:val="20"/>
          <w:lang w:eastAsia="pl-PL"/>
        </w:rPr>
        <w:t>Wykonawca oraz Zamawiający jest zobowiązany do przechowywania otrzymywanych faktur/rachunków w formie elektronicznej, w sposób określony w art. 112a ustawy o podatku od towarów i usług.</w:t>
      </w:r>
    </w:p>
    <w:p w14:paraId="67244748" w14:textId="77777777" w:rsidR="00590EF2" w:rsidRPr="00BD7285" w:rsidRDefault="00590EF2" w:rsidP="00590EF2">
      <w:pPr>
        <w:spacing w:line="276" w:lineRule="auto"/>
        <w:rPr>
          <w:rFonts w:ascii="Tahoma" w:hAnsi="Tahoma" w:cs="Tahoma"/>
          <w:sz w:val="20"/>
          <w:szCs w:val="20"/>
        </w:rPr>
      </w:pPr>
    </w:p>
    <w:p w14:paraId="75CF74D6" w14:textId="77777777" w:rsidR="00590EF2" w:rsidRPr="00BD7285" w:rsidRDefault="00590EF2" w:rsidP="00590EF2">
      <w:pPr>
        <w:pStyle w:val="Nagwek1"/>
        <w:spacing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>§ 6 ZABEZPIECZENIE NALEŻYTEGO WYKONANIA UMOWY</w:t>
      </w:r>
      <w:r w:rsidRPr="00744A47">
        <w:rPr>
          <w:rStyle w:val="Odwoanieprzypisudolnego"/>
          <w:rFonts w:ascii="Tahoma" w:hAnsi="Tahoma" w:cs="Tahoma"/>
          <w:color w:val="auto"/>
          <w:sz w:val="20"/>
          <w:szCs w:val="20"/>
          <w:highlight w:val="yellow"/>
        </w:rPr>
        <w:footnoteReference w:id="15"/>
      </w:r>
    </w:p>
    <w:p w14:paraId="32C23439" w14:textId="77777777" w:rsidR="00590EF2" w:rsidRPr="00BD7285" w:rsidRDefault="00590EF2" w:rsidP="00590EF2">
      <w:pPr>
        <w:spacing w:after="120" w:line="276" w:lineRule="auto"/>
        <w:jc w:val="center"/>
        <w:rPr>
          <w:rFonts w:ascii="Tahoma" w:hAnsi="Tahoma" w:cs="Tahoma"/>
          <w:sz w:val="20"/>
          <w:szCs w:val="20"/>
          <w:u w:val="single"/>
        </w:rPr>
      </w:pPr>
      <w:r w:rsidRPr="00BD7285">
        <w:rPr>
          <w:rFonts w:ascii="Tahoma" w:hAnsi="Tahoma" w:cs="Tahoma"/>
          <w:sz w:val="20"/>
          <w:szCs w:val="20"/>
          <w:u w:val="single"/>
        </w:rPr>
        <w:t>(wersja 1: gwarancja pieniężna)</w:t>
      </w:r>
    </w:p>
    <w:p w14:paraId="5F5A398F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oświadcza, iż przed zawarciem Umowy wniósł na rachunek bankowy Zamawiającego </w:t>
      </w:r>
      <w:r w:rsidRPr="00BD7285">
        <w:rPr>
          <w:rFonts w:ascii="Tahoma" w:hAnsi="Tahoma" w:cs="Tahoma"/>
          <w:sz w:val="20"/>
          <w:szCs w:val="20"/>
        </w:rPr>
        <w:br/>
        <w:t xml:space="preserve">o numerze: 44 1240 6292 1111 0010 7349 4442 zabezpieczenie należytego wykonania Umowy w formie pieniężnej w wysokości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sz w:val="20"/>
          <w:szCs w:val="20"/>
        </w:rPr>
        <w:t xml:space="preserve">% całkowitej wartości brutto przedmiotu Umowy, określonej w § 2 ust. 3, tj. kwotę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BD7285">
        <w:rPr>
          <w:rFonts w:ascii="Tahoma" w:hAnsi="Tahoma" w:cs="Tahoma"/>
          <w:sz w:val="20"/>
          <w:szCs w:val="20"/>
        </w:rPr>
        <w:t xml:space="preserve"> zł (słownie złotych: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…………..</w:t>
      </w:r>
      <w:r w:rsidRPr="00BD7285">
        <w:rPr>
          <w:rFonts w:ascii="Tahoma" w:hAnsi="Tahoma" w:cs="Tahoma"/>
          <w:sz w:val="20"/>
          <w:szCs w:val="20"/>
        </w:rPr>
        <w:t>). Zabezpieczenie należytego wykonania Umowy służyć będzie do pokrycia ewentualnych roszczeń Zamawiającego, w przypadkach określonych w ust. 4.</w:t>
      </w:r>
    </w:p>
    <w:p w14:paraId="235F0E66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100 % wartości zabezpieczenia, o którym mowa w ust. 1 pozostaje w dyspozycji Zamawiającego przez okres do daty zrealizowania przedmiotu Umowy, wydłużony o 30 dni licząc od daty dostarczenia Towaru kończącego realizację Umowy, przyjętego bez zastrzeżeń – w celu pokrycia ewentualnych roszczeń Zamawiającego powstałych z tytułu niewykonania lub nienależytego wykonania Umowy, jak również wynikających z tytułu gwarancji jakości lub rękojmi. 30% wartości zabezpieczenia, o którym mowa powyżej Zamawiający pozostawi w celu pokrycia ewentualnych roszczeń z tytułu gwarancji jakości i rękojmi przez okres równy najdłużej udzielonej gwarancji jakości i rękojmi wydłużony o 30 dni.</w:t>
      </w:r>
    </w:p>
    <w:p w14:paraId="10B824AB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bookmarkStart w:id="6" w:name="_Hlk72846463"/>
      <w:r w:rsidRPr="00BD7285">
        <w:rPr>
          <w:rFonts w:ascii="Tahoma" w:hAnsi="Tahoma" w:cs="Tahoma"/>
          <w:sz w:val="20"/>
          <w:szCs w:val="20"/>
        </w:rPr>
        <w:t>Kwotę zabezpieczenia należytego wykonania Umowy, Zamawiający zwróci Wykonawcy na jego pisemny wniosek, w terminie 30-tu dni od daty otrzymania takiego wniosku, jednak nie wcześniej niż w terminie 30 dni od upływu terminów wynikających z postanowień ust. 2, z zastrzeżeniem zapisów ust. 4. Zabezpieczenie, zostanie zwrócone wraz z odsetkami, wynikającymi z umowy rachunku bankowego, na którym była ona przechowywana.</w:t>
      </w:r>
    </w:p>
    <w:bookmarkEnd w:id="6"/>
    <w:p w14:paraId="03635DC9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Zamawiający ma prawo do pokrycia swoich roszczeń z wniesionego przez Wykonawcę zabezpieczenia należytego wykonania Umowy w szczególności w następujących przypadkach:</w:t>
      </w:r>
    </w:p>
    <w:p w14:paraId="16119B33" w14:textId="77777777" w:rsidR="00590EF2" w:rsidRPr="00BD7285" w:rsidRDefault="00590EF2" w:rsidP="00590EF2">
      <w:pPr>
        <w:pStyle w:val="Akapitzlist"/>
        <w:numPr>
          <w:ilvl w:val="0"/>
          <w:numId w:val="9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uznania przez Zamawiającego, iż miało miejsce niewykonanie lub nienależyte wykonanie przedmiotu umowy lub niewykonanie lub nienależyte wykonanie zobowiązań wynikających z gwarancji jakości lub rękojmi przez Wykonawcę;</w:t>
      </w:r>
    </w:p>
    <w:p w14:paraId="3C7BA954" w14:textId="77777777" w:rsidR="00590EF2" w:rsidRPr="00BD7285" w:rsidRDefault="00590EF2" w:rsidP="00590EF2">
      <w:pPr>
        <w:pStyle w:val="Akapitzlist"/>
        <w:numPr>
          <w:ilvl w:val="0"/>
          <w:numId w:val="9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 tytułu kar umownych, gdy Wykonawca nie dokona, w wymaganym terminie zapłaty należnych Zamawiającemu kar umownych określonych w § 7 umowy- w wysokości należnych kar,</w:t>
      </w:r>
    </w:p>
    <w:p w14:paraId="6F1BBF06" w14:textId="77777777" w:rsidR="00590EF2" w:rsidRPr="00BD7285" w:rsidRDefault="00590EF2" w:rsidP="00590EF2">
      <w:pPr>
        <w:pStyle w:val="Akapitzlist"/>
        <w:numPr>
          <w:ilvl w:val="0"/>
          <w:numId w:val="9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wszelkich innych okoliczności, których zaistnienie spowodowało wystąpienie roszczenia Zamawiającego wobec Wykonawcy.</w:t>
      </w:r>
    </w:p>
    <w:p w14:paraId="167C3C46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O zaspokojeniu roszczeń Zamawiającego z wniesionego zabezpieczenia, Zamawiający bezzwłocznie powiadomi Wykonawcę w formie pisemnej.</w:t>
      </w:r>
    </w:p>
    <w:p w14:paraId="3720FCE8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przypadku pokrycia roszczeń przez Zamawiającego z wniesionego przez Wykonawcę zabezpieczenia w trakcie obowiązywania Umowy, Wykonawca zobowiązany jest do uzupełnienia zabezpieczenia do pełnej wysokości w ciągu 7 dni od dnia otrzymania informacji od Zamawiającego.</w:t>
      </w:r>
    </w:p>
    <w:p w14:paraId="079321F5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lastRenderedPageBreak/>
        <w:t>Wykonawca w trakcie trwania Umowy może zwrócić się do Zamawiającego w formie pisemnej o zmianę formy zabezpieczenia na gwarancję bankową lub ubezpieczeniową. Zmiana formy zabezpieczenia możliwa jest w przypadku wyrażenia zgody przez Zamawiającego w formie pisemnej, i nie wymaga aneksu do Umowy.</w:t>
      </w:r>
    </w:p>
    <w:p w14:paraId="328A6708" w14:textId="77777777" w:rsidR="00590EF2" w:rsidRPr="00BD7285" w:rsidRDefault="00590EF2" w:rsidP="00590EF2">
      <w:pPr>
        <w:pStyle w:val="Akapitzlist"/>
        <w:numPr>
          <w:ilvl w:val="0"/>
          <w:numId w:val="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sytuacji, o której mowa w ust. 7, Wykonawca przed wniesieniem zabezpieczenia należytego wykonania Umowy w formie gwarancji </w:t>
      </w:r>
      <w:bookmarkStart w:id="7" w:name="_Hlk72845242"/>
      <w:r w:rsidRPr="00BD7285">
        <w:rPr>
          <w:rFonts w:ascii="Tahoma" w:hAnsi="Tahoma" w:cs="Tahoma"/>
          <w:sz w:val="20"/>
          <w:szCs w:val="20"/>
        </w:rPr>
        <w:t>bankowej/ubezpieczeniowej</w:t>
      </w:r>
      <w:bookmarkEnd w:id="7"/>
      <w:r w:rsidRPr="00BD7285">
        <w:rPr>
          <w:rFonts w:ascii="Tahoma" w:hAnsi="Tahoma" w:cs="Tahoma"/>
          <w:sz w:val="20"/>
          <w:szCs w:val="20"/>
        </w:rPr>
        <w:t xml:space="preserve">, musi uzyskać akceptację Zamawiającego co do treści przedmiotowej gwarancji oraz podmiotu ją wystawiającego. Gwarancja bankowa/ubezpieczeniowa musi być bezwarunkowa, nieodwołalna i płatna na pierwsze żądanie Zamawiającego z terminem obowiązywania wynikającym z zapisów ust. 4. Wykonawca, zobowiązany jest razem z gwarancją złożyć poświadczone „za zgodność z oryginałem” dokumenty wskazujące właściwą reprezentację, w szczególności kopie pełnomocnictw osób podpisujących się pod gwarancją oraz odpis KRS podmiotu wystawiającego gwarancję. Zamawiający po złożeniu przez Wykonawcę prawidłowo wystawionej gwarancji bankowej/ubezpieczeniowej zwróci dotychczasowe zabezpieczenie pieniężnie nie później niż w terminie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…………….</w:t>
      </w:r>
      <w:r w:rsidRPr="00BD7285">
        <w:rPr>
          <w:rFonts w:ascii="Tahoma" w:hAnsi="Tahoma" w:cs="Tahoma"/>
          <w:sz w:val="20"/>
          <w:szCs w:val="20"/>
        </w:rPr>
        <w:t>. dni. Jeżeli okresy dla jakich ma być ustanowiona gwarancja bankowa/ubezpieczeniowa ulegną przedłużeniu, Wykonawca zobowiązany jest do odpowiedniego przedłużenia jej obowiązywania. W przypadku, gdy Wykonawca na 7 dni przed upływem ważności gwarancji nie przedłuży odpowiednio jej obowiązywania, Zamawiający ma prawo dokonać wypłaty zabezpieczenia i przekształcić zabezpieczenie wniesione w formie gwarancji bankowej/ubezpieczeniowej z powrotem na zabezpieczenie pieniężne. Ust. 2 oraz 4 – 6 stosuje się odpowiednio.</w:t>
      </w:r>
    </w:p>
    <w:p w14:paraId="029F6C23" w14:textId="77777777" w:rsidR="00590EF2" w:rsidRPr="00BD7285" w:rsidRDefault="00590EF2" w:rsidP="00590EF2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</w:p>
    <w:p w14:paraId="3904201B" w14:textId="77777777" w:rsidR="00590EF2" w:rsidRPr="00BD7285" w:rsidRDefault="00590EF2" w:rsidP="00590EF2">
      <w:pPr>
        <w:spacing w:after="0" w:line="276" w:lineRule="auto"/>
        <w:jc w:val="center"/>
        <w:rPr>
          <w:rFonts w:ascii="Tahoma" w:hAnsi="Tahoma" w:cs="Tahoma"/>
          <w:sz w:val="20"/>
          <w:szCs w:val="20"/>
          <w:u w:val="single"/>
        </w:rPr>
      </w:pPr>
      <w:r w:rsidRPr="00BD7285">
        <w:rPr>
          <w:rFonts w:ascii="Tahoma" w:hAnsi="Tahoma" w:cs="Tahoma"/>
          <w:sz w:val="20"/>
          <w:szCs w:val="20"/>
          <w:u w:val="single"/>
        </w:rPr>
        <w:t>(wersja 2: gwarancja ubezpieczeniowa/bankowa):</w:t>
      </w:r>
    </w:p>
    <w:p w14:paraId="6E5077C9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zobowiązany jest do wniesienia zabezpieczenia należytego wykonania Umowy w formie gwarancji bankowej lub ubezpieczeniowej w wysokości …..% całkowitej wartości brutto przedmiotu Umowy, określonej w § 2 ust. 3, tj. kwoty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</w:t>
      </w:r>
      <w:r w:rsidRPr="00BD7285">
        <w:rPr>
          <w:rFonts w:ascii="Tahoma" w:hAnsi="Tahoma" w:cs="Tahoma"/>
          <w:sz w:val="20"/>
          <w:szCs w:val="20"/>
        </w:rPr>
        <w:t xml:space="preserve"> zł (słownie złotych: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…………..</w:t>
      </w:r>
      <w:r w:rsidRPr="00BD7285">
        <w:rPr>
          <w:rFonts w:ascii="Tahoma" w:hAnsi="Tahoma" w:cs="Tahoma"/>
          <w:sz w:val="20"/>
          <w:szCs w:val="20"/>
        </w:rPr>
        <w:t>). Zabezpieczenie należytego wykonania Umowy służyć będzie do pokrycia ewentualnych roszczeń Zamawiającego, w przypadkach określonych w ust. 6.</w:t>
      </w:r>
    </w:p>
    <w:p w14:paraId="201051E8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bookmarkStart w:id="8" w:name="_Hlk72842703"/>
      <w:r w:rsidRPr="00BD7285">
        <w:rPr>
          <w:rFonts w:ascii="Tahoma" w:hAnsi="Tahoma" w:cs="Tahoma"/>
          <w:sz w:val="20"/>
          <w:szCs w:val="20"/>
        </w:rPr>
        <w:t xml:space="preserve">Zamawiający wymaga, aby Wykonawca przed wniesieniem zabezpieczenia należytego wykonania Umowy </w:t>
      </w:r>
      <w:r w:rsidRPr="00BD7285">
        <w:rPr>
          <w:rFonts w:ascii="Tahoma" w:hAnsi="Tahoma" w:cs="Tahoma"/>
          <w:sz w:val="20"/>
          <w:szCs w:val="20"/>
        </w:rPr>
        <w:br/>
        <w:t>w formie gwarancji bankowej/ubezpieczeniowej, uzyskał jego akceptację, co do treści przedmiotowej gwarancji oraz podmiotu ją wystawiającego. Gwarancja bankowa/ubezpieczeniowa musi być bezwarunkowa, nieodwołalna i płatna na pierwsze żądanie Zamawiającego z terminem obowiązywania wynikającym z zapisów ust. 5. Wykonawca, zobowiązany jest razem z gwarancją złożyć poświadczone „za zgodność z oryginałem” dokumenty wskazujące właściwą reprezentację, w szczególności kopie pełnomocnictw osób podpisujących się pod gwarancją oraz odpis KRS podmiotu wystawiającego gwarancję. Zabezpieczenie należytego wykonania Umowy w formie gwarancji bankowej/ubezpieczeniowej, Wykonawca jest zobowiązany dostarczyć w ciągu 14-tu dni od daty zawarcia Umowy.</w:t>
      </w:r>
    </w:p>
    <w:p w14:paraId="2D22FCBC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bookmarkStart w:id="9" w:name="_Hlk72844983"/>
      <w:bookmarkEnd w:id="8"/>
      <w:r w:rsidRPr="00BD7285">
        <w:rPr>
          <w:rFonts w:ascii="Tahoma" w:hAnsi="Tahoma" w:cs="Tahoma"/>
          <w:sz w:val="20"/>
          <w:szCs w:val="20"/>
        </w:rPr>
        <w:t>Jeżeli okresy dla jakich ma być ustanowiona gwarancja ulegną przedłużeniu, Wykonawca zobowiązany jest do odpowiedniego przedłużenia obowiązywania gwarancji. W przypadku, gdy Wykonawca na 7 dni przed upływem ważności gwarancji nie przedłuży odpowiednio jej obowiązywania, Zamawiający ma prawo dokonać wypłaty zabezpieczenia i przekształcić zabezpieczenie wniesione w formie gwarancji na zabezpieczenie pieniężne.</w:t>
      </w:r>
    </w:p>
    <w:bookmarkEnd w:id="9"/>
    <w:p w14:paraId="32468EC4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przypadku braku wniesienia przez Wykonawcę zabezpieczenia należytego wykonania Umowy w sposób określony powyżej, Zamawiający jest uprawniony do odstąpienia od Umowy zgodnie z § 9 ust. 1 pkt 4).</w:t>
      </w:r>
    </w:p>
    <w:p w14:paraId="57DFC035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100 % wartości zabezpieczenia, o którym mowa w ust. 1 pozostaje w dyspozycji Zamawiającego przez okres do daty zrealizowania przedmiotu Umowy, wydłużony o 30 dni licząc od daty dostarczenia Towaru kończącej realizację Umowy – w celu pokrycia ewentualnych roszczeń Zamawiającego powstałych z tytułu niewykonania lub nienależytego wykonania Umowy, jak również roszczeń wynikających z gwarancji jakości lub rękojmi. 30% wartości zabezpieczenia, o którym mowa powyżej Zamawiający pozostawi w celu pokrycia ewentualnych roszczeń z tytułu gwarancji jakości i rękojmi przez okres równy najdłużej udzielonej gwarancji jakości i rękojmi wydłużony o 30 dni.</w:t>
      </w:r>
    </w:p>
    <w:p w14:paraId="3DDD8446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Zamawiający ma prawo do pokrycia swoich roszczeń z wniesionego przez Wykonawcę zabezpieczenia należytego wykonania Umowy, w szczególności w następujących przypadkach:</w:t>
      </w:r>
    </w:p>
    <w:p w14:paraId="76285528" w14:textId="77777777" w:rsidR="00590EF2" w:rsidRPr="00BD7285" w:rsidRDefault="00590EF2" w:rsidP="00590EF2">
      <w:pPr>
        <w:pStyle w:val="Akapitzlist"/>
        <w:numPr>
          <w:ilvl w:val="0"/>
          <w:numId w:val="21"/>
        </w:numPr>
        <w:spacing w:after="160" w:line="276" w:lineRule="auto"/>
        <w:ind w:left="1418" w:hanging="284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uznania przez Zamawiającego, iż miało miejsce niewykonanie lub nienależyte wykonanie Umowy lub niewykonanie lub nienależyte wykonanie zobowiązań wynikających z gwarancji jakości lub rękojmi przez Wykonawcę, skutkujące powinnością zapłaty odszkodowania, kar umownych lub pokrycia innych roszczeń - gdy Wykonawca nie dokona stosownej zapłaty w wymaganym terminie;</w:t>
      </w:r>
    </w:p>
    <w:p w14:paraId="0457D6AC" w14:textId="77777777" w:rsidR="00590EF2" w:rsidRPr="00BD7285" w:rsidRDefault="00590EF2" w:rsidP="00590EF2">
      <w:pPr>
        <w:pStyle w:val="Akapitzlist"/>
        <w:numPr>
          <w:ilvl w:val="0"/>
          <w:numId w:val="21"/>
        </w:numPr>
        <w:spacing w:after="160" w:line="276" w:lineRule="auto"/>
        <w:ind w:left="1418" w:hanging="284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wszelkich innych okoliczności, których zaistnienie spowodowało wystąpienie roszczenia Zamawiającego wobec Wykonawcy.</w:t>
      </w:r>
    </w:p>
    <w:p w14:paraId="38D330C5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lastRenderedPageBreak/>
        <w:t>O zaspokojeniu roszczeń Zamawiającego z wniesionego zabezpieczenia, Zamawiający bezzwłocznie powiadomi Wykonawcę w formie pisemnej.</w:t>
      </w:r>
    </w:p>
    <w:p w14:paraId="1902B675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przypadku pokrycia roszczeń przez Zamawiającego z wniesionego przez Wykonawcę zabezpieczenia </w:t>
      </w:r>
      <w:r w:rsidRPr="00BD7285">
        <w:rPr>
          <w:rFonts w:ascii="Tahoma" w:hAnsi="Tahoma" w:cs="Tahoma"/>
          <w:sz w:val="20"/>
          <w:szCs w:val="20"/>
        </w:rPr>
        <w:br/>
        <w:t>w trakcie obowiązywania Umowy, Wykonawca zobowiązany jest do uzupełnienia zabezpieczenia do pełnej wysokości w ciągu 7 dni od dnia otrzymania informacji od Zamawiającego.</w:t>
      </w:r>
    </w:p>
    <w:p w14:paraId="181E6585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Wykonawca w trakcie trwania Umowy może zwrócić się do Zamawiającego w formie pisemnej o zmianę formy zabezpieczenia na gwarancję pieniężną. Zmiana formy zabezpieczenia możliwa jest w przypadku wyrażenia zgody przez Zamawiającego w formie pisemnej i nie wymaga aneksu do Umowy.</w:t>
      </w:r>
    </w:p>
    <w:p w14:paraId="61296FF0" w14:textId="77777777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sytuacji, o której mowa w ust. 9, Zamawiający zwróci Wykonawcy oryginał gwarancji bankowej/ubezpieczeniowej w terminie </w:t>
      </w:r>
      <w:r w:rsidRPr="00744A47">
        <w:rPr>
          <w:rFonts w:ascii="Tahoma" w:hAnsi="Tahoma" w:cs="Tahoma"/>
          <w:sz w:val="20"/>
          <w:szCs w:val="20"/>
          <w:highlight w:val="yellow"/>
        </w:rPr>
        <w:t>………</w:t>
      </w:r>
      <w:r w:rsidRPr="00BD7285">
        <w:rPr>
          <w:rFonts w:ascii="Tahoma" w:hAnsi="Tahoma" w:cs="Tahoma"/>
          <w:sz w:val="20"/>
          <w:szCs w:val="20"/>
        </w:rPr>
        <w:t xml:space="preserve"> dni od daty wpłynięcia zabezpieczenia pieniężnego w pełnej wysokości na właściwy rachunek bankowy Zamawiającego. Ust 3 oraz 5-8 stosuje się odpowiednio. Kwotę zabezpieczenia należytego wykonania Umowy Zamawiający zwróci Wykonawcy na jego pisemny wniosek, w terminie 30-tu dni od daty otrzymania takiego wniosku, jednak nie wcześniej niż w terminie 30 dni od upływu terminów wynikających z postanowień ust. 5, z zastrzeżeniem zapisów ust. 6. </w:t>
      </w:r>
    </w:p>
    <w:p w14:paraId="0DB8351D" w14:textId="21B46D5C" w:rsidR="00590EF2" w:rsidRPr="00BD7285" w:rsidRDefault="00590EF2" w:rsidP="00590EF2">
      <w:pPr>
        <w:pStyle w:val="Akapitzlist"/>
        <w:numPr>
          <w:ilvl w:val="0"/>
          <w:numId w:val="2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Zamawiający wyraża zgodę, aby zabezpieczeni</w:t>
      </w:r>
      <w:r w:rsidR="00641A0D" w:rsidRPr="00BD7285">
        <w:rPr>
          <w:rFonts w:ascii="Tahoma" w:hAnsi="Tahoma" w:cs="Tahoma"/>
          <w:sz w:val="20"/>
          <w:szCs w:val="20"/>
        </w:rPr>
        <w:t>e</w:t>
      </w:r>
      <w:r w:rsidRPr="00BD7285">
        <w:rPr>
          <w:rFonts w:ascii="Tahoma" w:hAnsi="Tahoma" w:cs="Tahoma"/>
          <w:sz w:val="20"/>
          <w:szCs w:val="20"/>
        </w:rPr>
        <w:t xml:space="preserve"> należytego wykonania Umowy </w:t>
      </w:r>
      <w:r w:rsidRPr="00BD7285">
        <w:rPr>
          <w:rFonts w:ascii="Tahoma" w:hAnsi="Tahoma" w:cs="Tahoma"/>
          <w:sz w:val="20"/>
          <w:szCs w:val="20"/>
        </w:rPr>
        <w:br/>
        <w:t>w formie gwarancji bankowej/ubezpieczeniowej zostało wystawione na okres co najmniej 24 miesięcy od daty podpisania niniejszej Umowy i aby z chwilą upływu w/w okresu gwarancja bankowa/ubezpieczeniowa została przedłużona na dalszy okres lub aby została wystawiona nowa gwarancja bankowa/ubezpieczeniowa spełniająca wymagania, o których mowa w § 6 niniejszej Umowy. Zamawiający wymaga, aby Wykonawca:</w:t>
      </w:r>
    </w:p>
    <w:p w14:paraId="6EDA54BA" w14:textId="77777777" w:rsidR="00590EF2" w:rsidRPr="00BD7285" w:rsidRDefault="00590EF2" w:rsidP="00590EF2">
      <w:pPr>
        <w:pStyle w:val="Akapitzlist"/>
        <w:numPr>
          <w:ilvl w:val="0"/>
          <w:numId w:val="23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przed przedłużeniem gwarancji bankowej/ubezpieczeniowej na dalszy okres po upływie 24 miesięcy, o którym mowa w zdaniu poprzednim, lub </w:t>
      </w:r>
    </w:p>
    <w:p w14:paraId="48F15071" w14:textId="77777777" w:rsidR="00590EF2" w:rsidRPr="00BD7285" w:rsidRDefault="00590EF2" w:rsidP="00590EF2">
      <w:pPr>
        <w:pStyle w:val="Akapitzlist"/>
        <w:numPr>
          <w:ilvl w:val="0"/>
          <w:numId w:val="23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wnosząc nową gwarancję bankową/ubezpieczeniową na dalszy okres po upływie 24 miesięcy, o którym mowa w zdaniu poprzednim,</w:t>
      </w:r>
    </w:p>
    <w:p w14:paraId="6CA7D60A" w14:textId="77777777" w:rsidR="00590EF2" w:rsidRPr="00BD7285" w:rsidRDefault="00590EF2" w:rsidP="00590EF2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uzyskał akceptację Zamawiającego, co do treści przedmiotowej gwarancji oraz podmiotu ją wystawiającego. Gwarancja bankowa/ubezpieczeniowa musi być bezwarunkowa, nieodwołalna i płatna na pierwsze żądanie Zamawiającego z terminem obowiązywania wynikającym z zapisów ust. 5. Wykonawca, zobowiązany jest razem z gwarancją złożyć poświadczone „za zgodność z oryginałem” dokumenty wskazujące właściwą reprezentację, w szczególności kopie pełnomocnictw osób podpisujących się pod gwarancją oraz odpis KRS podmiotu wystawiającego gwarancję. Zabezpieczenie należytego wykonania Umowy w formie gwarancji bankowej/ubezpieczeniowej, Wykonawca jest zobowiązany dostarczyć w ciągu 14-tu dni od daty zawarcia Umowy.</w:t>
      </w:r>
    </w:p>
    <w:p w14:paraId="7DCB3969" w14:textId="77777777" w:rsidR="00590EF2" w:rsidRPr="00BD7285" w:rsidRDefault="00590EF2" w:rsidP="00590EF2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</w:p>
    <w:p w14:paraId="7866740B" w14:textId="7FD19B56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color w:val="auto"/>
          <w:sz w:val="20"/>
          <w:szCs w:val="20"/>
        </w:rPr>
        <w:t>6/</w:t>
      </w:r>
      <w:r w:rsidRPr="00BD7285">
        <w:rPr>
          <w:rFonts w:ascii="Tahoma" w:hAnsi="Tahoma" w:cs="Tahoma"/>
          <w:color w:val="auto"/>
          <w:sz w:val="20"/>
          <w:szCs w:val="20"/>
        </w:rPr>
        <w:t>7 KARY UMOWNE</w:t>
      </w:r>
      <w:r w:rsidRPr="00744A47">
        <w:rPr>
          <w:rStyle w:val="Odwoanieprzypisudolnego"/>
          <w:rFonts w:ascii="Tahoma" w:hAnsi="Tahoma" w:cs="Tahoma"/>
          <w:color w:val="auto"/>
          <w:sz w:val="20"/>
          <w:szCs w:val="20"/>
          <w:highlight w:val="yellow"/>
        </w:rPr>
        <w:footnoteReference w:id="16"/>
      </w:r>
      <w:r w:rsidRPr="00BD7285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D7EB06D" w14:textId="77777777" w:rsidR="00590EF2" w:rsidRPr="00BD7285" w:rsidRDefault="00590EF2" w:rsidP="00590EF2">
      <w:pPr>
        <w:pStyle w:val="Akapitzlist"/>
        <w:numPr>
          <w:ilvl w:val="0"/>
          <w:numId w:val="1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Strony ustalają, że Zamawiający może naliczyć i żądać od Wykonawcy kary umowne z następujących tytułów i w określonych poniżej wysokościach:</w:t>
      </w:r>
    </w:p>
    <w:p w14:paraId="504304C3" w14:textId="77777777" w:rsidR="00590EF2" w:rsidRPr="00BD7285" w:rsidRDefault="00590EF2" w:rsidP="00590EF2">
      <w:pPr>
        <w:pStyle w:val="Akapitzlist"/>
        <w:numPr>
          <w:ilvl w:val="0"/>
          <w:numId w:val="11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 opóźnienia w dostarczeniu Towaru – w wysokości </w:t>
      </w:r>
      <w:r w:rsidRPr="00744A47">
        <w:rPr>
          <w:rFonts w:ascii="Tahoma" w:hAnsi="Tahoma" w:cs="Tahoma"/>
          <w:sz w:val="20"/>
          <w:szCs w:val="20"/>
          <w:highlight w:val="yellow"/>
        </w:rPr>
        <w:t>……..</w:t>
      </w:r>
      <w:r w:rsidRPr="00BD7285">
        <w:rPr>
          <w:rFonts w:ascii="Tahoma" w:hAnsi="Tahoma" w:cs="Tahoma"/>
          <w:sz w:val="20"/>
          <w:szCs w:val="20"/>
        </w:rPr>
        <w:t>% wartości brutto nie dostarczonej w terminie partii Towaru (lub jej części) za każdy dzień opóźnienia, liczony od terminu określonego w § 3 ust. 1</w:t>
      </w:r>
      <w:bookmarkStart w:id="10" w:name="_Hlk72849202"/>
      <w:r w:rsidRPr="00BD7285">
        <w:rPr>
          <w:rFonts w:ascii="Tahoma" w:hAnsi="Tahoma" w:cs="Tahoma"/>
          <w:sz w:val="20"/>
          <w:szCs w:val="20"/>
        </w:rPr>
        <w:t>;</w:t>
      </w:r>
      <w:bookmarkEnd w:id="10"/>
    </w:p>
    <w:p w14:paraId="361A8B66" w14:textId="5441EA98" w:rsidR="00590EF2" w:rsidRPr="00BD7285" w:rsidRDefault="00590EF2" w:rsidP="00590EF2">
      <w:pPr>
        <w:pStyle w:val="Akapitzlist"/>
        <w:numPr>
          <w:ilvl w:val="0"/>
          <w:numId w:val="11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 tytułu odstąpienia przez Zamawiającego od Umowy z powodu okoliczności, za które odpowiedzialność ponosi Wykonawca – w wysokości </w:t>
      </w:r>
      <w:r w:rsidRPr="00744A47">
        <w:rPr>
          <w:rFonts w:ascii="Tahoma" w:hAnsi="Tahoma" w:cs="Tahoma"/>
          <w:sz w:val="20"/>
          <w:szCs w:val="20"/>
          <w:highlight w:val="yellow"/>
        </w:rPr>
        <w:t>….</w:t>
      </w:r>
      <w:r w:rsidRPr="00BD7285">
        <w:rPr>
          <w:rFonts w:ascii="Tahoma" w:hAnsi="Tahoma" w:cs="Tahoma"/>
          <w:sz w:val="20"/>
          <w:szCs w:val="20"/>
        </w:rPr>
        <w:t xml:space="preserve">% </w:t>
      </w:r>
      <w:r w:rsidR="00612394" w:rsidRPr="00BD7285">
        <w:rPr>
          <w:rFonts w:ascii="Tahoma" w:hAnsi="Tahoma" w:cs="Tahoma"/>
          <w:sz w:val="20"/>
          <w:szCs w:val="20"/>
        </w:rPr>
        <w:t xml:space="preserve">całkowitej </w:t>
      </w:r>
      <w:r w:rsidRPr="00BD7285">
        <w:rPr>
          <w:rFonts w:ascii="Tahoma" w:hAnsi="Tahoma" w:cs="Tahoma"/>
          <w:sz w:val="20"/>
          <w:szCs w:val="20"/>
        </w:rPr>
        <w:t>wartości netto przedmiotu Umowy określonej w § 2 ust.</w:t>
      </w:r>
      <w:r w:rsidR="00F71FD6" w:rsidRPr="00BD7285">
        <w:rPr>
          <w:rFonts w:ascii="Tahoma" w:hAnsi="Tahoma" w:cs="Tahoma"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>2;</w:t>
      </w:r>
    </w:p>
    <w:p w14:paraId="3362AABD" w14:textId="4F55331F" w:rsidR="00590EF2" w:rsidRPr="00BD7285" w:rsidRDefault="00590EF2" w:rsidP="00590EF2">
      <w:pPr>
        <w:pStyle w:val="Akapitzlist"/>
        <w:numPr>
          <w:ilvl w:val="0"/>
          <w:numId w:val="11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 opóźnienia w wykonaniu obowiązków gwarancyjnych, o których mowa w § 4 – w wysokości </w:t>
      </w:r>
      <w:r w:rsidRPr="00744A47">
        <w:rPr>
          <w:rFonts w:ascii="Tahoma" w:hAnsi="Tahoma" w:cs="Tahoma"/>
          <w:sz w:val="20"/>
          <w:szCs w:val="20"/>
          <w:highlight w:val="yellow"/>
        </w:rPr>
        <w:t>……</w:t>
      </w:r>
      <w:r w:rsidRPr="00BD7285">
        <w:rPr>
          <w:rFonts w:ascii="Tahoma" w:hAnsi="Tahoma" w:cs="Tahoma"/>
          <w:sz w:val="20"/>
          <w:szCs w:val="20"/>
        </w:rPr>
        <w:t>% wartości brutto reklamowanego przedmiotu Umowy za każdy dzień opóźnienia (wg cen z Załącznika), liczony od pierwszego dnia po terminie określonym w § 4 ust. 4-5;</w:t>
      </w:r>
    </w:p>
    <w:p w14:paraId="6B3CD09A" w14:textId="77777777" w:rsidR="00590EF2" w:rsidRPr="00BD7285" w:rsidRDefault="00590EF2" w:rsidP="00590EF2">
      <w:pPr>
        <w:pStyle w:val="Akapitzlist"/>
        <w:numPr>
          <w:ilvl w:val="0"/>
          <w:numId w:val="1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Termin płatności kar umownych, naliczonych przez Zamawiającego w oparciu o zapisy ust.1 ustala się na 14 dni od dnia wystawienia stosownej noty księgowej.</w:t>
      </w:r>
    </w:p>
    <w:p w14:paraId="171B89C7" w14:textId="5F3BA194" w:rsidR="00590EF2" w:rsidRPr="00BD7285" w:rsidRDefault="00590EF2" w:rsidP="00590EF2">
      <w:pPr>
        <w:pStyle w:val="Akapitzlist"/>
        <w:numPr>
          <w:ilvl w:val="0"/>
          <w:numId w:val="1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bCs/>
          <w:sz w:val="20"/>
          <w:szCs w:val="20"/>
        </w:rPr>
        <w:t>W przypadku nieopłacenia kary umownej przez Wykonawcę w terminie, Zamawiający ma prawo potrącić, bez uzyskania uprzedniej zgody Wykonawcy, kary umowne z wierzytelności przysługujących Wykonawcy. Potrącenie, o którym mowa w zdaniu poprzednim, będzie realizowane w terminie wymagalności wierzytelności przysługującej Wykonawcy.</w:t>
      </w:r>
    </w:p>
    <w:p w14:paraId="0DB2A0EE" w14:textId="40D675CB" w:rsidR="00D46C1B" w:rsidRPr="00BD7285" w:rsidRDefault="00D46C1B" w:rsidP="00D022C5">
      <w:pPr>
        <w:pStyle w:val="Akapitzlist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lastRenderedPageBreak/>
        <w:t>Kary przewidziane w ust. 1 są od siebie niezależne, z tym jednak zastrzeżeniem, że Zamawiający, w przypadku odstąpienia od umowy, może dochodzić od Wykonawcy wyłącznie kar zastrzeżonych na wypadek odstąpienia od umowy.</w:t>
      </w:r>
    </w:p>
    <w:p w14:paraId="16814514" w14:textId="77777777" w:rsidR="00590EF2" w:rsidRPr="00BD7285" w:rsidRDefault="00590EF2" w:rsidP="00590EF2">
      <w:pPr>
        <w:pStyle w:val="Akapitzlist"/>
        <w:numPr>
          <w:ilvl w:val="0"/>
          <w:numId w:val="1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iCs/>
          <w:sz w:val="20"/>
          <w:szCs w:val="20"/>
        </w:rPr>
        <w:t xml:space="preserve">Łączna kwota kar umownych, o których mowa w ust. 1 powyżej nie może przekroczyć </w:t>
      </w:r>
      <w:r w:rsidRPr="00744A47">
        <w:rPr>
          <w:rFonts w:ascii="Tahoma" w:hAnsi="Tahoma" w:cs="Tahoma"/>
          <w:iCs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iCs/>
          <w:sz w:val="20"/>
          <w:szCs w:val="20"/>
        </w:rPr>
        <w:t xml:space="preserve">% </w:t>
      </w:r>
      <w:bookmarkStart w:id="11" w:name="_Hlk95387955"/>
      <w:r w:rsidRPr="00BD7285">
        <w:rPr>
          <w:rFonts w:ascii="Tahoma" w:hAnsi="Tahoma" w:cs="Tahoma"/>
          <w:iCs/>
          <w:sz w:val="20"/>
          <w:szCs w:val="20"/>
        </w:rPr>
        <w:t xml:space="preserve">całkowitej wartości netto Umowy wskazanej </w:t>
      </w:r>
      <w:r w:rsidRPr="00BD7285">
        <w:rPr>
          <w:rFonts w:ascii="Tahoma" w:hAnsi="Tahoma" w:cs="Tahoma"/>
          <w:sz w:val="20"/>
          <w:szCs w:val="20"/>
        </w:rPr>
        <w:t>§ 2 ust. 2 powyżej.</w:t>
      </w:r>
    </w:p>
    <w:bookmarkEnd w:id="11"/>
    <w:p w14:paraId="7843C310" w14:textId="77777777" w:rsidR="00590EF2" w:rsidRPr="00BD7285" w:rsidRDefault="00590EF2" w:rsidP="00590EF2">
      <w:pPr>
        <w:pStyle w:val="Akapitzlist"/>
        <w:numPr>
          <w:ilvl w:val="0"/>
          <w:numId w:val="10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Zamawiający może dochodzić odszkodowania przewyższającego wartość zastrzeżonych kar umownych na zasadach ogólnych.</w:t>
      </w:r>
    </w:p>
    <w:p w14:paraId="5A9F42DC" w14:textId="27413572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color w:val="auto"/>
          <w:sz w:val="20"/>
          <w:szCs w:val="20"/>
        </w:rPr>
        <w:t>7/</w:t>
      </w:r>
      <w:r w:rsidRPr="00BD7285">
        <w:rPr>
          <w:rFonts w:ascii="Tahoma" w:hAnsi="Tahoma" w:cs="Tahoma"/>
          <w:color w:val="auto"/>
          <w:sz w:val="20"/>
          <w:szCs w:val="20"/>
        </w:rPr>
        <w:t>8 OKRES OBOWIĄZYWANIA UMOWY</w:t>
      </w:r>
      <w:r w:rsidR="00536C16" w:rsidRPr="00744A47">
        <w:rPr>
          <w:rStyle w:val="Odwoanieprzypisudolnego"/>
          <w:rFonts w:ascii="Tahoma" w:hAnsi="Tahoma"/>
          <w:color w:val="auto"/>
          <w:sz w:val="20"/>
          <w:szCs w:val="20"/>
          <w:highlight w:val="yellow"/>
        </w:rPr>
        <w:footnoteReference w:id="17"/>
      </w:r>
    </w:p>
    <w:p w14:paraId="2AD4CA1D" w14:textId="77856AC8" w:rsidR="00590EF2" w:rsidRPr="00BD7285" w:rsidRDefault="00590EF2" w:rsidP="00590EF2">
      <w:pPr>
        <w:pStyle w:val="Akapitzlist"/>
        <w:numPr>
          <w:ilvl w:val="0"/>
          <w:numId w:val="12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Umowa niniejsza zawarta jest na okres </w:t>
      </w:r>
      <w:r w:rsidRPr="00744A47">
        <w:rPr>
          <w:rFonts w:ascii="Tahoma" w:hAnsi="Tahoma" w:cs="Tahoma"/>
          <w:sz w:val="20"/>
          <w:szCs w:val="20"/>
          <w:highlight w:val="yellow"/>
        </w:rPr>
        <w:t>…..</w:t>
      </w:r>
      <w:r w:rsidRPr="00BD7285">
        <w:rPr>
          <w:rFonts w:ascii="Tahoma" w:hAnsi="Tahoma" w:cs="Tahoma"/>
          <w:sz w:val="20"/>
          <w:szCs w:val="20"/>
        </w:rPr>
        <w:t xml:space="preserve"> miesięcy (z zastrzeżeniem ust. 2</w:t>
      </w:r>
      <w:r w:rsidR="00A72681" w:rsidRPr="00BD7285">
        <w:rPr>
          <w:rFonts w:ascii="Tahoma" w:hAnsi="Tahoma" w:cs="Tahoma"/>
          <w:sz w:val="20"/>
          <w:szCs w:val="20"/>
        </w:rPr>
        <w:t xml:space="preserve"> oraz </w:t>
      </w:r>
      <w:r w:rsidR="00A72681" w:rsidRPr="00BD7285">
        <w:rPr>
          <w:rFonts w:ascii="Tahoma" w:hAnsi="Tahoma" w:cs="Tahoma"/>
          <w:color w:val="auto"/>
          <w:sz w:val="20"/>
          <w:szCs w:val="20"/>
        </w:rPr>
        <w:t>§ 2 ust.6</w:t>
      </w:r>
      <w:r w:rsidR="00A72681" w:rsidRPr="00744A47">
        <w:rPr>
          <w:rStyle w:val="Odwoanieprzypisudolnego"/>
          <w:rFonts w:ascii="Tahoma" w:hAnsi="Tahoma"/>
          <w:color w:val="auto"/>
          <w:sz w:val="20"/>
          <w:szCs w:val="20"/>
          <w:highlight w:val="yellow"/>
        </w:rPr>
        <w:footnoteReference w:id="18"/>
      </w:r>
      <w:r w:rsidRPr="00BD7285">
        <w:rPr>
          <w:rFonts w:ascii="Tahoma" w:hAnsi="Tahoma" w:cs="Tahoma"/>
          <w:sz w:val="20"/>
          <w:szCs w:val="20"/>
        </w:rPr>
        <w:t>) od dnia jej zawarcia, przez co należy rozumieć okres, w którym Zamawiający uprawniony będzie do składania zamówień na podstawie niniejszej Umowy. W razie wątpliwości przyjmuje się, że upływ tego okresu nie zwalnia Wykonawcy z obowiązku realizacji zamówień złożonych przez Zamawiającego w trakcie trwania Umowy, jak również nie wyłącza odpowiedzialności Wykonawcy wynikającej z niewykonania lub nienależytego wykonania zobowiązania utrzymującego się lub przypadającego po tym okresie - w tym w szczególności nie wstrzymuje możliwości naliczania przez Zamawiającego np. kar umownych z tytułu opóźnienia, aż do momentu faktycznego dostarczenia Towaru.</w:t>
      </w:r>
    </w:p>
    <w:p w14:paraId="405A8C5B" w14:textId="77777777" w:rsidR="00590EF2" w:rsidRPr="00BD7285" w:rsidRDefault="00590EF2" w:rsidP="00590EF2">
      <w:pPr>
        <w:pStyle w:val="Akapitzlist"/>
        <w:numPr>
          <w:ilvl w:val="0"/>
          <w:numId w:val="12"/>
        </w:numPr>
        <w:spacing w:after="0" w:line="276" w:lineRule="auto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Umowa kończy się przed upływem terminu, o którym mowa w ust. 1, w razie wcześniejszego całkowitego zrealizowania przedmiotu Umowy.</w:t>
      </w:r>
    </w:p>
    <w:p w14:paraId="6CC76662" w14:textId="77777777" w:rsidR="00590EF2" w:rsidRPr="00BD7285" w:rsidRDefault="00590EF2" w:rsidP="00590EF2">
      <w:pPr>
        <w:numPr>
          <w:ilvl w:val="0"/>
          <w:numId w:val="12"/>
        </w:numPr>
        <w:spacing w:after="0" w:line="276" w:lineRule="auto"/>
        <w:ind w:left="714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D7285">
        <w:rPr>
          <w:rFonts w:ascii="Tahoma" w:hAnsi="Tahoma" w:cs="Tahoma"/>
          <w:sz w:val="20"/>
          <w:szCs w:val="20"/>
        </w:rPr>
        <w:t>Niezależnie od przyczyny i trybu zakończenia Umowy (odstąpienie, wyczerpanie kwoty maksymalnej, upływ czasu i inne), w mocy utrzymane zostaną postanowienia dotyczące gwarancji jakości, kar umownych, zabezpieczenia należytego wykonania Umowy i inne wszelkie postanowienia kreujące uprawnienia Zamawiającego związane z wykonaniem lub niewykonaniem lub nienależytym wykonaniem Umowy.</w:t>
      </w:r>
    </w:p>
    <w:p w14:paraId="38AFA9F3" w14:textId="77777777" w:rsidR="00590EF2" w:rsidRPr="00BD7285" w:rsidRDefault="00590EF2" w:rsidP="00590EF2">
      <w:pPr>
        <w:spacing w:after="0" w:line="276" w:lineRule="auto"/>
        <w:ind w:left="71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6179BEE" w14:textId="0BAC0BFE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color w:val="auto"/>
          <w:sz w:val="20"/>
          <w:szCs w:val="20"/>
        </w:rPr>
        <w:t>8/</w:t>
      </w:r>
      <w:r w:rsidRPr="00BD7285">
        <w:rPr>
          <w:rFonts w:ascii="Tahoma" w:hAnsi="Tahoma" w:cs="Tahoma"/>
          <w:color w:val="auto"/>
          <w:sz w:val="20"/>
          <w:szCs w:val="20"/>
        </w:rPr>
        <w:t>9 ODSTĄPIENIE OD UMOWY</w:t>
      </w:r>
      <w:r w:rsidR="000C7051" w:rsidRPr="00BD7285">
        <w:rPr>
          <w:rFonts w:ascii="Tahoma" w:hAnsi="Tahoma" w:cs="Tahoma"/>
          <w:color w:val="auto"/>
          <w:sz w:val="20"/>
          <w:szCs w:val="20"/>
        </w:rPr>
        <w:t xml:space="preserve"> I ROZWIĄZANIE UMOWY</w:t>
      </w:r>
      <w:r w:rsidR="00536C16" w:rsidRPr="00744A47">
        <w:rPr>
          <w:rStyle w:val="Odwoanieprzypisudolnego"/>
          <w:rFonts w:ascii="Tahoma" w:hAnsi="Tahoma"/>
          <w:color w:val="auto"/>
          <w:sz w:val="20"/>
          <w:szCs w:val="20"/>
          <w:highlight w:val="yellow"/>
        </w:rPr>
        <w:footnoteReference w:id="19"/>
      </w:r>
    </w:p>
    <w:p w14:paraId="12C5CC56" w14:textId="0F8876A3" w:rsidR="00590EF2" w:rsidRPr="00BD7285" w:rsidRDefault="00590EF2" w:rsidP="00590EF2">
      <w:pPr>
        <w:pStyle w:val="Akapitzlist"/>
        <w:numPr>
          <w:ilvl w:val="0"/>
          <w:numId w:val="13"/>
        </w:numPr>
        <w:spacing w:after="160" w:line="276" w:lineRule="auto"/>
        <w:jc w:val="left"/>
        <w:rPr>
          <w:rFonts w:ascii="Tahoma" w:hAnsi="Tahoma" w:cs="Tahoma"/>
          <w:sz w:val="20"/>
          <w:szCs w:val="20"/>
        </w:rPr>
      </w:pPr>
      <w:bookmarkStart w:id="12" w:name="_Hlk88427936"/>
      <w:r w:rsidRPr="00BD7285">
        <w:rPr>
          <w:rFonts w:ascii="Tahoma" w:hAnsi="Tahoma" w:cs="Tahoma"/>
          <w:sz w:val="20"/>
          <w:szCs w:val="20"/>
        </w:rPr>
        <w:t xml:space="preserve">Zamawiającemu przysługuje </w:t>
      </w:r>
      <w:r w:rsidR="000C7051" w:rsidRPr="00BD7285">
        <w:rPr>
          <w:rFonts w:ascii="Tahoma" w:hAnsi="Tahoma" w:cs="Tahoma"/>
          <w:sz w:val="20"/>
          <w:szCs w:val="20"/>
        </w:rPr>
        <w:t xml:space="preserve">umowne </w:t>
      </w:r>
      <w:r w:rsidRPr="00BD7285">
        <w:rPr>
          <w:rFonts w:ascii="Tahoma" w:hAnsi="Tahoma" w:cs="Tahoma"/>
          <w:sz w:val="20"/>
          <w:szCs w:val="20"/>
        </w:rPr>
        <w:t>prawo do odstąpienia od Umowy, gdy:</w:t>
      </w:r>
    </w:p>
    <w:p w14:paraId="493CAEAC" w14:textId="77777777" w:rsidR="00590EF2" w:rsidRPr="00BD7285" w:rsidRDefault="00590EF2" w:rsidP="00590EF2">
      <w:pPr>
        <w:pStyle w:val="Akapitzlist"/>
        <w:numPr>
          <w:ilvl w:val="0"/>
          <w:numId w:val="1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wystąpi istotna zmiana okoliczności powodująca, że wykonanie Umowy nie leży w interesie Zamawiającego, czego nie można było przewidzieć w chwili zawarcia Umowy;</w:t>
      </w:r>
    </w:p>
    <w:p w14:paraId="3805D580" w14:textId="77777777" w:rsidR="00590EF2" w:rsidRPr="00BD7285" w:rsidRDefault="00590EF2" w:rsidP="00590EF2">
      <w:pPr>
        <w:pStyle w:val="Akapitzlist"/>
        <w:numPr>
          <w:ilvl w:val="0"/>
          <w:numId w:val="1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nastąpi ograniczenie planów naprawczych Zamawiającego, powodujących zmniejszenie zapotrzebowania Zamawiającego na Towar, na które Zamawiający nie ma wpływu;</w:t>
      </w:r>
    </w:p>
    <w:p w14:paraId="52DC613F" w14:textId="77777777" w:rsidR="00590EF2" w:rsidRPr="00BD7285" w:rsidRDefault="00590EF2" w:rsidP="00590EF2">
      <w:pPr>
        <w:pStyle w:val="Akapitzlist"/>
        <w:numPr>
          <w:ilvl w:val="0"/>
          <w:numId w:val="1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opóźnia się z dostarczeniem Towaru (lub jego partii) o więcej niż </w:t>
      </w:r>
      <w:r w:rsidRPr="00744A47">
        <w:rPr>
          <w:rFonts w:ascii="Tahoma" w:hAnsi="Tahoma" w:cs="Tahoma"/>
          <w:sz w:val="20"/>
          <w:szCs w:val="20"/>
          <w:highlight w:val="yellow"/>
        </w:rPr>
        <w:t>………..</w:t>
      </w:r>
      <w:r w:rsidRPr="00BD7285">
        <w:rPr>
          <w:rFonts w:ascii="Tahoma" w:hAnsi="Tahoma" w:cs="Tahoma"/>
          <w:sz w:val="20"/>
          <w:szCs w:val="20"/>
        </w:rPr>
        <w:t xml:space="preserve"> dni;</w:t>
      </w:r>
    </w:p>
    <w:p w14:paraId="6B8B8E3E" w14:textId="77777777" w:rsidR="00590EF2" w:rsidRPr="00BD7285" w:rsidRDefault="00590EF2" w:rsidP="00590EF2">
      <w:pPr>
        <w:pStyle w:val="Akapitzlist"/>
        <w:numPr>
          <w:ilvl w:val="0"/>
          <w:numId w:val="1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realizuje Umowę w sposób niezgodny z jej treścią, w szczególności gdy Towar nie spełnia wymagań wskazanych w Umowie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………………………………..</w:t>
      </w:r>
      <w:r w:rsidRPr="00BD7285">
        <w:rPr>
          <w:rFonts w:ascii="Tahoma" w:hAnsi="Tahoma" w:cs="Tahoma"/>
          <w:sz w:val="20"/>
          <w:szCs w:val="20"/>
        </w:rPr>
        <w:t>;</w:t>
      </w:r>
    </w:p>
    <w:p w14:paraId="3D249CFE" w14:textId="3879D8ED" w:rsidR="008541E1" w:rsidRPr="00BD7285" w:rsidRDefault="00590EF2" w:rsidP="000B7F47">
      <w:pPr>
        <w:pStyle w:val="Akapitzlist"/>
        <w:numPr>
          <w:ilvl w:val="0"/>
          <w:numId w:val="14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nie przedstawił w terminie zabezpieczenia należytego wykonania Umowy lub nie uzupełnił zabezpieczenia należytego wykonania Umowy, o którym mowa w § 6 ust. </w:t>
      </w:r>
      <w:r w:rsidRPr="00BD7285">
        <w:rPr>
          <w:rFonts w:ascii="Tahoma" w:hAnsi="Tahoma" w:cs="Tahoma"/>
          <w:i/>
          <w:sz w:val="20"/>
          <w:szCs w:val="20"/>
        </w:rPr>
        <w:t>6/8</w:t>
      </w:r>
      <w:r w:rsidRPr="00BD7285">
        <w:rPr>
          <w:rFonts w:ascii="Tahoma" w:hAnsi="Tahoma" w:cs="Tahoma"/>
          <w:sz w:val="20"/>
          <w:szCs w:val="20"/>
        </w:rPr>
        <w:t>;</w:t>
      </w:r>
      <w:r w:rsidRPr="00744A47">
        <w:rPr>
          <w:rStyle w:val="Odwoanieprzypisudolnego"/>
          <w:rFonts w:ascii="Tahoma" w:hAnsi="Tahoma" w:cs="Tahoma"/>
          <w:sz w:val="20"/>
          <w:szCs w:val="20"/>
          <w:highlight w:val="yellow"/>
        </w:rPr>
        <w:footnoteReference w:id="20"/>
      </w:r>
    </w:p>
    <w:p w14:paraId="40A785EE" w14:textId="77777777" w:rsidR="008541E1" w:rsidRPr="00BD7285" w:rsidRDefault="008541E1" w:rsidP="008541E1">
      <w:pPr>
        <w:numPr>
          <w:ilvl w:val="0"/>
          <w:numId w:val="13"/>
        </w:numPr>
        <w:spacing w:line="276" w:lineRule="auto"/>
        <w:contextualSpacing/>
        <w:jc w:val="both"/>
        <w:rPr>
          <w:rFonts w:ascii="Tahoma" w:eastAsia="Arial" w:hAnsi="Tahoma" w:cs="Tahoma"/>
          <w:color w:val="000000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Niezależnie od przyczyn wskazanych w ust. 1, Zamawiający uprawniony jest do rozwiązania niniejszej umowy za wypowiedzeniem. Okres wypowiedzenia wynosi 1 miesiąc.</w:t>
      </w:r>
    </w:p>
    <w:p w14:paraId="75C9C423" w14:textId="598C131B" w:rsidR="008541E1" w:rsidRPr="00BD7285" w:rsidRDefault="008541E1" w:rsidP="008541E1">
      <w:pPr>
        <w:numPr>
          <w:ilvl w:val="0"/>
          <w:numId w:val="13"/>
        </w:numPr>
        <w:spacing w:line="276" w:lineRule="auto"/>
        <w:contextualSpacing/>
        <w:jc w:val="both"/>
        <w:rPr>
          <w:rFonts w:ascii="Tahoma" w:eastAsia="Arial" w:hAnsi="Tahoma" w:cs="Tahoma"/>
          <w:color w:val="000000"/>
          <w:sz w:val="20"/>
          <w:szCs w:val="20"/>
          <w:lang w:eastAsia="pl-PL"/>
        </w:rPr>
      </w:pPr>
      <w:r w:rsidRPr="00BD7285">
        <w:rPr>
          <w:rFonts w:ascii="Tahoma" w:eastAsia="Arial" w:hAnsi="Tahoma" w:cs="Tahoma"/>
          <w:color w:val="000000"/>
          <w:sz w:val="20"/>
          <w:szCs w:val="20"/>
          <w:lang w:eastAsia="pl-PL"/>
        </w:rPr>
        <w:t xml:space="preserve">W przypadkach o których mowa w ust. 1 Zamawiającemu przysługuje również umowne prawo odstąpienia od Umowy. Odstąpienie od Umowy może nastąpić – w zależności od wyboru Zamawiającego – w stosunku do całości lub niezrealizowanej części Umowy. Odstąpienie od Umowy w części, nie będzie wpływać na rozliczenia Stron w zakresie, od którego Zamawiający nie odstąpił. Zamawiający może skorzystać z uprawnienia do umownego odstąpienia od Umowy w terminie </w:t>
      </w:r>
      <w:r w:rsidRPr="00744A47">
        <w:rPr>
          <w:rFonts w:ascii="Tahoma" w:eastAsia="Arial" w:hAnsi="Tahoma" w:cs="Tahoma"/>
          <w:color w:val="000000"/>
          <w:sz w:val="20"/>
          <w:szCs w:val="20"/>
          <w:highlight w:val="yellow"/>
          <w:lang w:eastAsia="pl-PL"/>
        </w:rPr>
        <w:t>…………</w:t>
      </w:r>
      <w:r w:rsidRPr="00BD7285">
        <w:rPr>
          <w:rFonts w:ascii="Tahoma" w:eastAsia="Arial" w:hAnsi="Tahoma" w:cs="Tahoma"/>
          <w:color w:val="000000"/>
          <w:sz w:val="20"/>
          <w:szCs w:val="20"/>
          <w:lang w:eastAsia="pl-PL"/>
        </w:rPr>
        <w:t xml:space="preserve"> miesięcy od dnia zawarcia Umowy, nie później jednak niż w terminie 4 miesięcy od dnia zaistnienia przyczyny odstąpienia od Umowy.</w:t>
      </w:r>
    </w:p>
    <w:p w14:paraId="58767A42" w14:textId="77777777" w:rsidR="008541E1" w:rsidRPr="00BD7285" w:rsidRDefault="008541E1" w:rsidP="008541E1">
      <w:pPr>
        <w:numPr>
          <w:ilvl w:val="0"/>
          <w:numId w:val="13"/>
        </w:numPr>
        <w:spacing w:line="276" w:lineRule="auto"/>
        <w:contextualSpacing/>
        <w:jc w:val="both"/>
        <w:rPr>
          <w:rFonts w:ascii="Tahoma" w:eastAsia="Arial" w:hAnsi="Tahoma" w:cs="Tahoma"/>
          <w:color w:val="000000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>Nadto, Zamawiający uprawniony jest do skorzystania z ustawowego prawa do odstąpienia od Umowy we wszelkich wypadkach wskazanych w Kodeksie Cywilnym. Ust. 3 stosuje się.</w:t>
      </w:r>
    </w:p>
    <w:p w14:paraId="543D2671" w14:textId="77777777" w:rsidR="008541E1" w:rsidRPr="00BD7285" w:rsidRDefault="008541E1" w:rsidP="008541E1">
      <w:pPr>
        <w:numPr>
          <w:ilvl w:val="0"/>
          <w:numId w:val="13"/>
        </w:numPr>
        <w:spacing w:line="276" w:lineRule="auto"/>
        <w:contextualSpacing/>
        <w:jc w:val="both"/>
        <w:rPr>
          <w:rFonts w:ascii="Tahoma" w:eastAsia="Arial" w:hAnsi="Tahoma" w:cs="Tahoma"/>
          <w:color w:val="000000"/>
          <w:sz w:val="20"/>
          <w:szCs w:val="20"/>
          <w:lang w:eastAsia="pl-PL"/>
        </w:rPr>
      </w:pPr>
      <w:r w:rsidRPr="00BD7285">
        <w:rPr>
          <w:rFonts w:ascii="Tahoma" w:hAnsi="Tahoma" w:cs="Tahoma"/>
          <w:sz w:val="20"/>
          <w:szCs w:val="20"/>
        </w:rPr>
        <w:t xml:space="preserve">Niezależnie od przyczyny i trybu rozwiązania Umowy, w mocy utrzymane zostaną postanowienia dotyczące gwarancji jakości, kar umownych, zabezpieczenia należytego wykonania Umowy i inne postanowienia kreujące </w:t>
      </w:r>
      <w:r w:rsidRPr="00BD7285">
        <w:rPr>
          <w:rFonts w:ascii="Tahoma" w:hAnsi="Tahoma" w:cs="Tahoma"/>
          <w:sz w:val="20"/>
          <w:szCs w:val="20"/>
        </w:rPr>
        <w:lastRenderedPageBreak/>
        <w:t>uprawnienia Zamawiającego</w:t>
      </w:r>
      <w:r w:rsidRPr="00BD7285">
        <w:rPr>
          <w:rFonts w:ascii="Tahoma" w:hAnsi="Tahoma" w:cs="Tahoma"/>
          <w:b/>
          <w:sz w:val="20"/>
          <w:szCs w:val="20"/>
        </w:rPr>
        <w:t xml:space="preserve"> </w:t>
      </w:r>
      <w:r w:rsidRPr="00BD7285">
        <w:rPr>
          <w:rFonts w:ascii="Tahoma" w:hAnsi="Tahoma" w:cs="Tahoma"/>
          <w:sz w:val="20"/>
          <w:szCs w:val="20"/>
        </w:rPr>
        <w:t>związane z wykonaniem lub niewykonaniem lub nienależytym wykonaniem Umowy.</w:t>
      </w:r>
    </w:p>
    <w:p w14:paraId="4B321703" w14:textId="77777777" w:rsidR="008541E1" w:rsidRPr="00BD7285" w:rsidRDefault="008541E1" w:rsidP="000B7F47">
      <w:pPr>
        <w:spacing w:line="276" w:lineRule="auto"/>
        <w:rPr>
          <w:rFonts w:ascii="Tahoma" w:hAnsi="Tahoma" w:cs="Tahoma"/>
          <w:sz w:val="20"/>
          <w:szCs w:val="20"/>
        </w:rPr>
      </w:pPr>
    </w:p>
    <w:bookmarkEnd w:id="12"/>
    <w:p w14:paraId="7DAE4142" w14:textId="6254BDE1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b w:val="0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color w:val="auto"/>
          <w:sz w:val="20"/>
          <w:szCs w:val="20"/>
        </w:rPr>
        <w:t>9/</w:t>
      </w:r>
      <w:r w:rsidRPr="00BD7285">
        <w:rPr>
          <w:rFonts w:ascii="Tahoma" w:hAnsi="Tahoma" w:cs="Tahoma"/>
          <w:color w:val="auto"/>
          <w:sz w:val="20"/>
          <w:szCs w:val="20"/>
        </w:rPr>
        <w:t>10 TAJEMNICA I POUFNOŚĆ</w:t>
      </w:r>
      <w:r w:rsidR="00536C16" w:rsidRPr="00744A47">
        <w:rPr>
          <w:rStyle w:val="Odwoanieprzypisudolnego"/>
          <w:rFonts w:ascii="Tahoma" w:hAnsi="Tahoma"/>
          <w:color w:val="auto"/>
          <w:sz w:val="20"/>
          <w:szCs w:val="20"/>
          <w:highlight w:val="yellow"/>
        </w:rPr>
        <w:footnoteReference w:id="21"/>
      </w:r>
    </w:p>
    <w:p w14:paraId="210A8E38" w14:textId="77777777" w:rsidR="00590EF2" w:rsidRPr="00BD7285" w:rsidRDefault="00590EF2" w:rsidP="00590EF2">
      <w:pPr>
        <w:pStyle w:val="Akapitzlist"/>
        <w:numPr>
          <w:ilvl w:val="0"/>
          <w:numId w:val="1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Wykonawca zobowiązuje się do zachowania bezterminowej poufności w odniesieniu do treści Umowy, faktu jej zawarcia, jak również wszelkich materiałów i informacji udostępnionych w trakcie realizacji Umowy, a także do zachowania tajemnicy przedsiębiorstwa (w rozumieniu ustawy z dnia 16 kwietnia 1993 r. o zwalczaniu nieuczciwej konkurencji) i nie ujawniania żadnej okoliczności dotyczącej Zamawiającego oraz jego klientów, partnerów, itp., o których dowiedział się w czasie obowiązywania niniejszej Umowy lub w związku z jej wykonywaniem. </w:t>
      </w:r>
    </w:p>
    <w:p w14:paraId="00CD1462" w14:textId="77777777" w:rsidR="008541E1" w:rsidRPr="00BD7285" w:rsidRDefault="00590EF2" w:rsidP="008541E1">
      <w:pPr>
        <w:numPr>
          <w:ilvl w:val="0"/>
          <w:numId w:val="15"/>
        </w:num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Umowa jest tajemnicą handlową Zamawiającego i Wykonawcy. Obie Strony zobowiązują się nie udostępniać warunków, treści i oraz jakichkolwiek informacji dotyczących realizacji Umowy osobom trzecim bez pisemnej zgody drugiej Strony. Jednakże niezależnie od powyższego Zamawiający będzie uprawniony do ujawnienia</w:t>
      </w:r>
      <w:r w:rsidR="008541E1" w:rsidRPr="00BD7285">
        <w:rPr>
          <w:rFonts w:ascii="Tahoma" w:hAnsi="Tahoma" w:cs="Tahoma"/>
          <w:sz w:val="20"/>
          <w:szCs w:val="20"/>
        </w:rPr>
        <w:t xml:space="preserve"> treści niniejszej Umowy, jak również poinformowania o jej zawarciu, zmianie, rozwiązaniu, wypowiedzeniu lub wykonaniu: </w:t>
      </w:r>
    </w:p>
    <w:p w14:paraId="2CFEBCF5" w14:textId="5C7682D9" w:rsidR="00590EF2" w:rsidRPr="00BD7285" w:rsidRDefault="008541E1" w:rsidP="008541E1">
      <w:pPr>
        <w:pStyle w:val="Akapitzlist"/>
        <w:spacing w:after="160" w:line="276" w:lineRule="auto"/>
        <w:ind w:firstLine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1)</w:t>
      </w:r>
      <w:r w:rsidR="00590EF2" w:rsidRPr="00BD7285">
        <w:rPr>
          <w:rFonts w:ascii="Tahoma" w:hAnsi="Tahoma" w:cs="Tahoma"/>
          <w:sz w:val="20"/>
          <w:szCs w:val="20"/>
        </w:rPr>
        <w:t xml:space="preserve"> PKP CARGO S.A.</w:t>
      </w:r>
      <w:r w:rsidR="006A0B89">
        <w:rPr>
          <w:rFonts w:ascii="Tahoma" w:hAnsi="Tahoma" w:cs="Tahoma"/>
          <w:sz w:val="20"/>
          <w:szCs w:val="20"/>
        </w:rPr>
        <w:t xml:space="preserve"> w restrukturyzacji</w:t>
      </w:r>
      <w:r w:rsidR="00590EF2" w:rsidRPr="00BD7285">
        <w:rPr>
          <w:rFonts w:ascii="Tahoma" w:hAnsi="Tahoma" w:cs="Tahoma"/>
          <w:sz w:val="20"/>
          <w:szCs w:val="20"/>
        </w:rPr>
        <w:t xml:space="preserve"> - podmiotowi dominującemu w stosunku do Zamawiającego treści Umowy, jak również poinformowania o jej zawartości, zmianie, rozwiązaniu, wypowiedzeniu lub wykonaniu w związku z wykonywaniem przez PKP CARGO S.A.</w:t>
      </w:r>
      <w:r w:rsidR="006A0B89">
        <w:rPr>
          <w:rFonts w:ascii="Tahoma" w:hAnsi="Tahoma" w:cs="Tahoma"/>
          <w:sz w:val="20"/>
          <w:szCs w:val="20"/>
        </w:rPr>
        <w:t xml:space="preserve"> w restrukturyzacji</w:t>
      </w:r>
      <w:r w:rsidR="00590EF2" w:rsidRPr="00BD7285">
        <w:rPr>
          <w:rFonts w:ascii="Tahoma" w:hAnsi="Tahoma" w:cs="Tahoma"/>
          <w:sz w:val="20"/>
          <w:szCs w:val="20"/>
        </w:rPr>
        <w:t xml:space="preserve"> obowiązków informacyjnych Spółki publicznej, notowanej na Giełdzie Papierów Wartościowych w Warszawie w zakresie, w jakim jest to wymagane przez obowiązujące przepisy prawa i regulacje.</w:t>
      </w:r>
    </w:p>
    <w:p w14:paraId="5BC3AA3E" w14:textId="17101974" w:rsidR="008541E1" w:rsidRPr="00BD7285" w:rsidRDefault="008541E1" w:rsidP="00EC631A">
      <w:pPr>
        <w:pStyle w:val="Zwykytekst"/>
        <w:spacing w:line="276" w:lineRule="auto"/>
        <w:ind w:left="720"/>
        <w:contextualSpacing/>
        <w:jc w:val="both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2) PKP CARGO S.A.</w:t>
      </w:r>
      <w:r w:rsidR="006A0B89">
        <w:rPr>
          <w:rFonts w:ascii="Tahoma" w:hAnsi="Tahoma" w:cs="Tahoma"/>
          <w:sz w:val="20"/>
          <w:szCs w:val="20"/>
        </w:rPr>
        <w:t xml:space="preserve"> w restrukturyzacji</w:t>
      </w:r>
      <w:r w:rsidRPr="00BD7285">
        <w:rPr>
          <w:rFonts w:ascii="Tahoma" w:hAnsi="Tahoma" w:cs="Tahoma"/>
          <w:sz w:val="20"/>
          <w:szCs w:val="20"/>
        </w:rPr>
        <w:t xml:space="preserve"> i PKP S.A. w związku z obowiązkami Zamawiającego wynikającymi z zawartej przez PKP CARGOTABOR umowy korporacyjnej pn. Karta Grupy PKP zawartej dnia 17 sierpnia 2022 r.</w:t>
      </w:r>
    </w:p>
    <w:p w14:paraId="2B1A6E1E" w14:textId="77777777" w:rsidR="008541E1" w:rsidRPr="00BD7285" w:rsidRDefault="008541E1" w:rsidP="000B7F47">
      <w:pPr>
        <w:pStyle w:val="Akapitzlist"/>
        <w:spacing w:after="160" w:line="276" w:lineRule="auto"/>
        <w:ind w:firstLine="0"/>
        <w:rPr>
          <w:rFonts w:ascii="Tahoma" w:hAnsi="Tahoma" w:cs="Tahoma"/>
          <w:sz w:val="20"/>
          <w:szCs w:val="20"/>
        </w:rPr>
      </w:pPr>
    </w:p>
    <w:p w14:paraId="43A3C8D6" w14:textId="77777777" w:rsidR="00590EF2" w:rsidRPr="00BD7285" w:rsidRDefault="00590EF2" w:rsidP="00590EF2">
      <w:pPr>
        <w:pStyle w:val="Akapitzlist"/>
        <w:numPr>
          <w:ilvl w:val="0"/>
          <w:numId w:val="1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Strony zwolnione są z obowiązku zachowania tajemnicy i poufności, jeżeli informacje, co do których taki obowiązek istniał:</w:t>
      </w:r>
    </w:p>
    <w:p w14:paraId="7D5C9EAB" w14:textId="088E16EC" w:rsidR="00590EF2" w:rsidRPr="00BD7285" w:rsidRDefault="00590EF2" w:rsidP="00590EF2">
      <w:pPr>
        <w:pStyle w:val="Akapitzlist"/>
        <w:numPr>
          <w:ilvl w:val="0"/>
          <w:numId w:val="1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 dniu ich ujawnienia były powszechnie znane bez zawinionego przyczynienia się </w:t>
      </w:r>
      <w:r w:rsidR="001B7A11" w:rsidRPr="00BD7285">
        <w:rPr>
          <w:rFonts w:ascii="Tahoma" w:hAnsi="Tahoma" w:cs="Tahoma"/>
          <w:sz w:val="20"/>
          <w:szCs w:val="20"/>
        </w:rPr>
        <w:t xml:space="preserve">przez </w:t>
      </w:r>
      <w:r w:rsidRPr="00BD7285">
        <w:rPr>
          <w:rFonts w:ascii="Tahoma" w:hAnsi="Tahoma" w:cs="Tahoma"/>
          <w:sz w:val="20"/>
          <w:szCs w:val="20"/>
        </w:rPr>
        <w:t xml:space="preserve">Wykonawcę do </w:t>
      </w:r>
      <w:r w:rsidR="001B7A11" w:rsidRPr="00BD7285">
        <w:rPr>
          <w:rFonts w:ascii="Tahoma" w:hAnsi="Tahoma" w:cs="Tahoma"/>
          <w:sz w:val="20"/>
          <w:szCs w:val="20"/>
        </w:rPr>
        <w:t xml:space="preserve">ich </w:t>
      </w:r>
      <w:r w:rsidRPr="00BD7285">
        <w:rPr>
          <w:rFonts w:ascii="Tahoma" w:hAnsi="Tahoma" w:cs="Tahoma"/>
          <w:sz w:val="20"/>
          <w:szCs w:val="20"/>
        </w:rPr>
        <w:t>ujawnienia,</w:t>
      </w:r>
    </w:p>
    <w:p w14:paraId="653FF9A9" w14:textId="77777777" w:rsidR="00590EF2" w:rsidRPr="00BD7285" w:rsidRDefault="00590EF2" w:rsidP="00590EF2">
      <w:pPr>
        <w:pStyle w:val="Akapitzlist"/>
        <w:numPr>
          <w:ilvl w:val="0"/>
          <w:numId w:val="1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muszą być ujawnione zgodnie z przepisami prawa lub postanowieniami sądów lub upoważnionych organów państwowych,</w:t>
      </w:r>
    </w:p>
    <w:p w14:paraId="6259A5D4" w14:textId="77777777" w:rsidR="00590EF2" w:rsidRPr="00BD7285" w:rsidRDefault="00590EF2" w:rsidP="00590EF2">
      <w:pPr>
        <w:pStyle w:val="Akapitzlist"/>
        <w:numPr>
          <w:ilvl w:val="0"/>
          <w:numId w:val="16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muszą być ujawnione w celu wykonywania Umowy.</w:t>
      </w:r>
    </w:p>
    <w:p w14:paraId="243BA343" w14:textId="77777777" w:rsidR="00590EF2" w:rsidRPr="00BD7285" w:rsidRDefault="00590EF2" w:rsidP="00590EF2">
      <w:pPr>
        <w:pStyle w:val="Akapitzlist"/>
        <w:numPr>
          <w:ilvl w:val="0"/>
          <w:numId w:val="15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Wykonawca zobowiązuje się do zachowania tajemnicy przedsiębiorstwa Zamawiającego pod rygorem odpowiedzialności, w tym odpowiedzialności cywilnej na podstawie art. 18 i nast. Ustawy z dnia 16 kwietnia 1993 r. o zwalczaniu nieuczciwej konkurencji.</w:t>
      </w:r>
    </w:p>
    <w:p w14:paraId="1EF314BD" w14:textId="680539D3" w:rsidR="00590EF2" w:rsidRPr="00BD7285" w:rsidRDefault="00590EF2" w:rsidP="00590EF2">
      <w:pPr>
        <w:spacing w:line="276" w:lineRule="auto"/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BD7285">
        <w:rPr>
          <w:rFonts w:ascii="Tahoma" w:hAnsi="Tahoma" w:cs="Tahoma"/>
          <w:b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b/>
          <w:sz w:val="20"/>
          <w:szCs w:val="20"/>
        </w:rPr>
        <w:t>10/</w:t>
      </w:r>
      <w:r w:rsidRPr="00BD7285">
        <w:rPr>
          <w:rFonts w:ascii="Tahoma" w:hAnsi="Tahoma" w:cs="Tahoma"/>
          <w:b/>
          <w:sz w:val="20"/>
          <w:szCs w:val="20"/>
        </w:rPr>
        <w:t>11 RODO</w:t>
      </w:r>
    </w:p>
    <w:p w14:paraId="6E6F5081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Każda ze stron Umowy oświadcza, że jest administratorem danych osobowych </w:t>
      </w:r>
      <w:r w:rsidRPr="00BD7285">
        <w:rPr>
          <w:rFonts w:ascii="Tahoma" w:hAnsi="Tahoma" w:cs="Tahoma"/>
          <w:sz w:val="20"/>
          <w:szCs w:val="20"/>
        </w:rPr>
        <w:br/>
        <w:t xml:space="preserve">w rozumieniu Rozporządzenia Parlamentu Europejskiego i Rady (UE) 2016/679 z dnia </w:t>
      </w:r>
      <w:r w:rsidRPr="00BD7285">
        <w:rPr>
          <w:rFonts w:ascii="Tahoma" w:hAnsi="Tahoma" w:cs="Tahoma"/>
          <w:sz w:val="20"/>
          <w:szCs w:val="20"/>
        </w:rPr>
        <w:br/>
        <w:t xml:space="preserve">27 kwietnia 2016 r. </w:t>
      </w:r>
      <w:r w:rsidRPr="00BD7285">
        <w:rPr>
          <w:rFonts w:ascii="Tahoma" w:hAnsi="Tahoma" w:cs="Tahoma"/>
          <w:iCs/>
          <w:sz w:val="20"/>
          <w:szCs w:val="20"/>
        </w:rPr>
        <w:t>w sprawie ochrony osób fizycznych w związku z przetwarzaniem danych osobowych i w sprawie swobodnego przepływu takich danych oraz uchylenia dyrektywy 95/46/</w:t>
      </w:r>
      <w:r w:rsidRPr="00BD7285">
        <w:rPr>
          <w:rFonts w:ascii="Tahoma" w:hAnsi="Tahoma" w:cs="Tahoma"/>
          <w:sz w:val="20"/>
          <w:szCs w:val="20"/>
        </w:rPr>
        <w:t xml:space="preserve">WE (ogólne rozporządzenie o ochronie danych), zwanego dalej RODO, w odniesieniu do danych osobowych pracowników oraz osób działających w imieniu Zamawiającego oraz Wykonawcy, wskazanych w § 11 oraz takich osób, które będą wykonywać czynności niezbędne do realizacji Umowy. Przekazywane na potrzeby realizacji Umowy dane osobowe są danymi zwykłymi i obejmują w szczególności imię, nazwisko, zajmowane stanowisko i miejsce pracy, numer telefonu, adres email. </w:t>
      </w:r>
    </w:p>
    <w:p w14:paraId="3F704765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14:paraId="516FC223" w14:textId="6E0C5F81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lastRenderedPageBreak/>
        <w:t>Strony zobowiązują się do ochrony danych osobowych udostępnionych wzajemnie w związku z wykonywaniem Umowy, w tym do wdrożenia oraz stosowania środków technicznych i organizacyjnych zapewniających odpowiedni stopień bezpieczeństwa danych osobowych zgodnie z przepisami prawa, a w szczególności z ustawą z dnia 10.05.2018 r</w:t>
      </w:r>
      <w:r w:rsidRPr="00BD7285">
        <w:rPr>
          <w:rFonts w:ascii="Tahoma" w:hAnsi="Tahoma" w:cs="Tahoma"/>
          <w:i/>
          <w:iCs/>
          <w:sz w:val="20"/>
          <w:szCs w:val="20"/>
        </w:rPr>
        <w:t xml:space="preserve">. </w:t>
      </w:r>
      <w:r w:rsidRPr="00BD7285">
        <w:rPr>
          <w:rFonts w:ascii="Tahoma" w:hAnsi="Tahoma" w:cs="Tahoma"/>
          <w:iCs/>
          <w:sz w:val="20"/>
          <w:szCs w:val="20"/>
        </w:rPr>
        <w:t>o ochronie danych osobowych</w:t>
      </w:r>
      <w:r w:rsidRPr="00BD7285">
        <w:rPr>
          <w:rFonts w:ascii="Tahoma" w:hAnsi="Tahoma" w:cs="Tahoma"/>
          <w:sz w:val="20"/>
          <w:szCs w:val="20"/>
        </w:rPr>
        <w:t xml:space="preserve"> </w:t>
      </w:r>
      <w:r w:rsidR="008541E1" w:rsidRPr="00BD7285">
        <w:rPr>
          <w:rFonts w:ascii="Tahoma" w:hAnsi="Tahoma" w:cs="Tahoma"/>
          <w:sz w:val="20"/>
          <w:szCs w:val="20"/>
        </w:rPr>
        <w:t xml:space="preserve"> w aktualnie obowiązującym brzmieniu </w:t>
      </w:r>
      <w:r w:rsidRPr="00BD7285">
        <w:rPr>
          <w:rFonts w:ascii="Tahoma" w:hAnsi="Tahoma" w:cs="Tahoma"/>
          <w:sz w:val="20"/>
          <w:szCs w:val="20"/>
        </w:rPr>
        <w:t xml:space="preserve">oraz przepisami RODO. </w:t>
      </w:r>
    </w:p>
    <w:p w14:paraId="4F91D687" w14:textId="3F45E2F7" w:rsidR="00590EF2" w:rsidRPr="00BD7285" w:rsidRDefault="00590EF2" w:rsidP="000C7051">
      <w:pPr>
        <w:pStyle w:val="Akapitzlist"/>
        <w:numPr>
          <w:ilvl w:val="0"/>
          <w:numId w:val="22"/>
        </w:numPr>
        <w:spacing w:after="0" w:line="276" w:lineRule="auto"/>
        <w:ind w:left="426" w:hanging="426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Zamawiający oświadcza, że powołał Inspektora Ochrony Danych: e-mail: </w:t>
      </w:r>
      <w:r w:rsidRPr="00744A47">
        <w:rPr>
          <w:rFonts w:ascii="Tahoma" w:hAnsi="Tahoma" w:cs="Tahoma"/>
          <w:sz w:val="20"/>
          <w:szCs w:val="20"/>
          <w:highlight w:val="yellow"/>
        </w:rPr>
        <w:t>…….</w:t>
      </w:r>
      <w:r w:rsidRPr="00BD7285">
        <w:rPr>
          <w:rFonts w:ascii="Tahoma" w:hAnsi="Tahoma" w:cs="Tahoma"/>
          <w:sz w:val="20"/>
          <w:szCs w:val="20"/>
        </w:rPr>
        <w:t xml:space="preserve">; tel.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…………..</w:t>
      </w:r>
      <w:r w:rsidR="000C7051" w:rsidRPr="00BD7285">
        <w:rPr>
          <w:rFonts w:ascii="Tahoma" w:hAnsi="Tahoma" w:cs="Tahoma"/>
          <w:i/>
          <w:sz w:val="20"/>
          <w:szCs w:val="20"/>
        </w:rPr>
        <w:t xml:space="preserve"> </w:t>
      </w:r>
      <w:r w:rsidRPr="00BD7285">
        <w:rPr>
          <w:rFonts w:ascii="Tahoma" w:hAnsi="Tahoma" w:cs="Tahoma"/>
          <w:i/>
          <w:sz w:val="20"/>
          <w:szCs w:val="20"/>
        </w:rPr>
        <w:t xml:space="preserve">Wykonawca oświadcza, że powołał Inspektora Ochrony Danych: e-mail: </w:t>
      </w:r>
      <w:r w:rsidRPr="00744A47">
        <w:rPr>
          <w:rFonts w:ascii="Tahoma" w:hAnsi="Tahoma" w:cs="Tahoma"/>
          <w:i/>
          <w:sz w:val="20"/>
          <w:szCs w:val="20"/>
          <w:highlight w:val="yellow"/>
        </w:rPr>
        <w:t>……..</w:t>
      </w:r>
      <w:r w:rsidRPr="00BD7285">
        <w:rPr>
          <w:rFonts w:ascii="Tahoma" w:hAnsi="Tahoma" w:cs="Tahoma"/>
          <w:i/>
          <w:sz w:val="20"/>
          <w:szCs w:val="20"/>
        </w:rPr>
        <w:t xml:space="preserve">; tel. </w:t>
      </w:r>
      <w:r w:rsidRPr="00744A47">
        <w:rPr>
          <w:rFonts w:ascii="Tahoma" w:hAnsi="Tahoma" w:cs="Tahoma"/>
          <w:i/>
          <w:sz w:val="20"/>
          <w:szCs w:val="20"/>
          <w:highlight w:val="yellow"/>
        </w:rPr>
        <w:t>……………</w:t>
      </w:r>
      <w:r w:rsidRPr="00744A47">
        <w:rPr>
          <w:rStyle w:val="Odwoanieprzypisudolnego"/>
          <w:rFonts w:ascii="Tahoma" w:hAnsi="Tahoma" w:cs="Tahoma"/>
          <w:b/>
          <w:i/>
          <w:sz w:val="20"/>
          <w:szCs w:val="20"/>
          <w:highlight w:val="yellow"/>
        </w:rPr>
        <w:footnoteReference w:id="22"/>
      </w:r>
    </w:p>
    <w:p w14:paraId="28DFD2A9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Dane osobowe nie będą przekazywane podmiotom trzecim, o ile nie będzie się to wiązało                                      z koniecznością wynikającą z realizacji niniejszej Umowy lub nie będzie to wymagane przepisami prawa i nie będą przekazywane do państwa trzeciego, ani organizacji międzynarodowej w rozumieniu RODO.</w:t>
      </w:r>
    </w:p>
    <w:p w14:paraId="2DA15A2A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Ww. dane osobowe będą przetwarzane przez okres 6 lat od końca roku kalendarzowego, </w:t>
      </w:r>
      <w:r w:rsidRPr="00BD7285">
        <w:rPr>
          <w:rFonts w:ascii="Tahoma" w:hAnsi="Tahoma" w:cs="Tahoma"/>
          <w:sz w:val="20"/>
          <w:szCs w:val="20"/>
        </w:rPr>
        <w:br/>
        <w:t>w którym niniejsza Umowa zostanie wykonana, chyba że niezbędny będzie dłuższy okres przetwarzania z uwagi na obowiązki archiwizacyjne, dochodzenie roszczeń lub realizację obowiązków wynikających   z przepisów prawa.</w:t>
      </w:r>
    </w:p>
    <w:p w14:paraId="220CBCA6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Osobom przekazującym dane przysługuje prawo do żądania od administratora danych dostępu do ich danych osobowych, ich sprostowania, usunięcia lub ograniczenia przetwarzania lub wniesienia sprzeciwu wobec ich przetwarzania, a także prawo do przenoszenia danych oraz prawo do wniesienia skargi do organu nadzorczego, którym jest Prezes Urzędu Ochrony Danych Osobowych.</w:t>
      </w:r>
    </w:p>
    <w:p w14:paraId="5DADF968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5" w:hanging="425"/>
        <w:contextualSpacing w:val="0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Podanie danych osobowych jest wymagane do zawarcia i realizacji niniejszej Umowy, odmowa podania danych osobowych skutkuje niemożnością zawarcia i realizacji tej Umowy. Wniesienie żądania usunięcia lub ograniczenia przetwarzania przez osobowy wskazane w ust. 1 skutkuje obowiązkiem Strony niezwłocznego wskazania innej osoby w jej miejsce.</w:t>
      </w:r>
    </w:p>
    <w:p w14:paraId="7645E118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oparciu o podane dane osobowe osób, Strony nie będą podejmowały zautomatyzowanych decyzji, w tym decyzji będących wynikiem profilowania w rozumieniu RODO.</w:t>
      </w:r>
    </w:p>
    <w:p w14:paraId="71D95F82" w14:textId="77777777" w:rsidR="00590EF2" w:rsidRPr="00BD7285" w:rsidRDefault="00590EF2" w:rsidP="00590EF2">
      <w:pPr>
        <w:pStyle w:val="Akapitzlist"/>
        <w:numPr>
          <w:ilvl w:val="0"/>
          <w:numId w:val="22"/>
        </w:numPr>
        <w:spacing w:after="0"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Strony zobowiązują się poinformować osoby fizyczne nie podpisujące Umowy, o których mowa   w ust. 1, o treści niniejszego paragrafu.</w:t>
      </w:r>
    </w:p>
    <w:p w14:paraId="3B31FFEE" w14:textId="77777777" w:rsidR="00590EF2" w:rsidRPr="00BD7285" w:rsidRDefault="00590EF2" w:rsidP="00291ECB">
      <w:pPr>
        <w:pStyle w:val="Akapitzlist"/>
        <w:spacing w:after="0" w:line="276" w:lineRule="auto"/>
        <w:ind w:left="426" w:firstLine="0"/>
        <w:rPr>
          <w:rFonts w:ascii="Tahoma" w:hAnsi="Tahoma" w:cs="Tahoma"/>
          <w:sz w:val="20"/>
          <w:szCs w:val="20"/>
        </w:rPr>
      </w:pPr>
    </w:p>
    <w:p w14:paraId="08341120" w14:textId="2B8852BB" w:rsidR="00590EF2" w:rsidRPr="00BD7285" w:rsidRDefault="00590EF2" w:rsidP="00590EF2">
      <w:pPr>
        <w:pStyle w:val="Nagwek1"/>
        <w:spacing w:after="120" w:line="276" w:lineRule="auto"/>
        <w:rPr>
          <w:rFonts w:ascii="Tahoma" w:hAnsi="Tahoma" w:cs="Tahoma"/>
          <w:color w:val="auto"/>
          <w:sz w:val="20"/>
          <w:szCs w:val="20"/>
        </w:rPr>
      </w:pPr>
      <w:r w:rsidRPr="00BD7285">
        <w:rPr>
          <w:rFonts w:ascii="Tahoma" w:hAnsi="Tahoma" w:cs="Tahoma"/>
          <w:color w:val="auto"/>
          <w:sz w:val="20"/>
          <w:szCs w:val="20"/>
        </w:rPr>
        <w:t xml:space="preserve">§ </w:t>
      </w:r>
      <w:r w:rsidR="00F71FD6" w:rsidRPr="00BD7285">
        <w:rPr>
          <w:rFonts w:ascii="Tahoma" w:hAnsi="Tahoma" w:cs="Tahoma"/>
          <w:color w:val="auto"/>
          <w:sz w:val="20"/>
          <w:szCs w:val="20"/>
        </w:rPr>
        <w:t>11/</w:t>
      </w:r>
      <w:r w:rsidRPr="00BD7285">
        <w:rPr>
          <w:rFonts w:ascii="Tahoma" w:hAnsi="Tahoma" w:cs="Tahoma"/>
          <w:color w:val="auto"/>
          <w:sz w:val="20"/>
          <w:szCs w:val="20"/>
        </w:rPr>
        <w:t>12 POSTANOWIENIA KOŃCOWE</w:t>
      </w:r>
      <w:r w:rsidR="00536C16" w:rsidRPr="00744A47">
        <w:rPr>
          <w:rStyle w:val="Odwoanieprzypisudolnego"/>
          <w:rFonts w:ascii="Tahoma" w:hAnsi="Tahoma"/>
          <w:color w:val="auto"/>
          <w:sz w:val="20"/>
          <w:szCs w:val="20"/>
          <w:highlight w:val="yellow"/>
        </w:rPr>
        <w:footnoteReference w:id="23"/>
      </w:r>
    </w:p>
    <w:p w14:paraId="5081ACED" w14:textId="77777777" w:rsidR="00590EF2" w:rsidRPr="00BD7285" w:rsidRDefault="00590EF2" w:rsidP="00590EF2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bCs/>
          <w:sz w:val="20"/>
          <w:szCs w:val="20"/>
        </w:rPr>
      </w:pPr>
      <w:bookmarkStart w:id="13" w:name="_Hlk100325930"/>
      <w:r w:rsidRPr="00BD7285">
        <w:rPr>
          <w:rFonts w:ascii="Tahoma" w:hAnsi="Tahoma" w:cs="Tahoma"/>
          <w:bCs/>
          <w:sz w:val="20"/>
          <w:szCs w:val="20"/>
        </w:rPr>
        <w:t>Odpowiedzialnym za realizację Umowy (w tym podpisywanie zamówień do umowy):</w:t>
      </w:r>
    </w:p>
    <w:p w14:paraId="19D3D1B2" w14:textId="12360AA3" w:rsidR="00590EF2" w:rsidRPr="00BD7285" w:rsidRDefault="00590EF2" w:rsidP="00590EF2">
      <w:pPr>
        <w:pStyle w:val="Akapitzlist"/>
        <w:numPr>
          <w:ilvl w:val="0"/>
          <w:numId w:val="18"/>
        </w:numPr>
        <w:spacing w:after="160" w:line="276" w:lineRule="auto"/>
        <w:rPr>
          <w:rFonts w:ascii="Tahoma" w:hAnsi="Tahoma" w:cs="Tahoma"/>
          <w:bCs/>
          <w:sz w:val="20"/>
          <w:szCs w:val="20"/>
        </w:rPr>
      </w:pPr>
      <w:r w:rsidRPr="00BD7285">
        <w:rPr>
          <w:rFonts w:ascii="Tahoma" w:hAnsi="Tahoma" w:cs="Tahoma"/>
          <w:bCs/>
          <w:sz w:val="20"/>
          <w:szCs w:val="20"/>
        </w:rPr>
        <w:t xml:space="preserve">ze strony Zamawiającego </w:t>
      </w:r>
      <w:r w:rsidRPr="00BD7285">
        <w:rPr>
          <w:rFonts w:ascii="Tahoma" w:hAnsi="Tahoma" w:cs="Tahoma"/>
          <w:bCs/>
          <w:i/>
          <w:iCs/>
          <w:sz w:val="20"/>
          <w:szCs w:val="20"/>
        </w:rPr>
        <w:t>jest/są</w:t>
      </w:r>
      <w:r w:rsidRPr="00BD7285">
        <w:rPr>
          <w:rFonts w:ascii="Tahoma" w:hAnsi="Tahoma" w:cs="Tahoma"/>
          <w:bCs/>
          <w:sz w:val="20"/>
          <w:szCs w:val="20"/>
        </w:rPr>
        <w:t xml:space="preserve"> Dyrektor/Zastępca Dyrektora Zakładu Napraw Taboru/Lokomotyw/ kierujący komórką organizacyjną Centrali / Naczelnik Sekcji / wyznaczony </w:t>
      </w:r>
      <w:r w:rsidRPr="00BD7285">
        <w:rPr>
          <w:rFonts w:ascii="Tahoma" w:hAnsi="Tahoma" w:cs="Tahoma"/>
          <w:iCs/>
          <w:sz w:val="20"/>
          <w:szCs w:val="20"/>
        </w:rPr>
        <w:t xml:space="preserve">pracownik zatrudniony na stanowisku właściwym ds. zakupów </w:t>
      </w:r>
      <w:r w:rsidRPr="00BD7285">
        <w:rPr>
          <w:rFonts w:ascii="Tahoma" w:hAnsi="Tahoma" w:cs="Tahoma"/>
          <w:bCs/>
          <w:sz w:val="20"/>
          <w:szCs w:val="20"/>
        </w:rPr>
        <w:t xml:space="preserve">lub inny wskazany pracownik tel. </w:t>
      </w:r>
      <w:r w:rsidRPr="00744A47">
        <w:rPr>
          <w:rFonts w:ascii="Tahoma" w:hAnsi="Tahoma" w:cs="Tahoma"/>
          <w:bCs/>
          <w:sz w:val="20"/>
          <w:szCs w:val="20"/>
          <w:highlight w:val="yellow"/>
        </w:rPr>
        <w:t>…………………</w:t>
      </w:r>
      <w:r w:rsidRPr="00BD7285">
        <w:rPr>
          <w:rFonts w:ascii="Tahoma" w:hAnsi="Tahoma" w:cs="Tahoma"/>
          <w:bCs/>
          <w:sz w:val="20"/>
          <w:szCs w:val="20"/>
        </w:rPr>
        <w:t xml:space="preserve">e-mail: </w:t>
      </w:r>
      <w:r w:rsidRPr="00744A47">
        <w:rPr>
          <w:rFonts w:ascii="Tahoma" w:hAnsi="Tahoma" w:cs="Tahoma"/>
          <w:bCs/>
          <w:sz w:val="20"/>
          <w:szCs w:val="20"/>
          <w:highlight w:val="yellow"/>
        </w:rPr>
        <w:t>……………………..</w:t>
      </w:r>
      <w:r w:rsidRPr="00BD7285">
        <w:rPr>
          <w:rFonts w:ascii="Tahoma" w:hAnsi="Tahoma" w:cs="Tahoma"/>
          <w:bCs/>
          <w:sz w:val="20"/>
          <w:szCs w:val="20"/>
        </w:rPr>
        <w:t xml:space="preserve"> </w:t>
      </w:r>
    </w:p>
    <w:p w14:paraId="6E206C15" w14:textId="77777777" w:rsidR="00590EF2" w:rsidRPr="00BD7285" w:rsidRDefault="00590EF2" w:rsidP="00590EF2">
      <w:pPr>
        <w:pStyle w:val="Akapitzlist"/>
        <w:numPr>
          <w:ilvl w:val="0"/>
          <w:numId w:val="18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ze strony Wykonawcy </w:t>
      </w:r>
      <w:r w:rsidRPr="00BD7285">
        <w:rPr>
          <w:rFonts w:ascii="Tahoma" w:hAnsi="Tahoma" w:cs="Tahoma"/>
          <w:i/>
          <w:iCs/>
          <w:sz w:val="20"/>
          <w:szCs w:val="20"/>
        </w:rPr>
        <w:t>jest/są</w:t>
      </w:r>
      <w:r w:rsidRPr="00BD7285">
        <w:rPr>
          <w:rFonts w:ascii="Tahoma" w:hAnsi="Tahoma" w:cs="Tahoma"/>
          <w:sz w:val="20"/>
          <w:szCs w:val="20"/>
        </w:rPr>
        <w:t xml:space="preserve"> 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………………………..…</w:t>
      </w:r>
      <w:r w:rsidRPr="00BD7285">
        <w:rPr>
          <w:rFonts w:ascii="Tahoma" w:hAnsi="Tahoma" w:cs="Tahoma"/>
          <w:sz w:val="20"/>
          <w:szCs w:val="20"/>
        </w:rPr>
        <w:t xml:space="preserve"> tel.</w:t>
      </w:r>
      <w:r w:rsidRPr="00744A47">
        <w:rPr>
          <w:rFonts w:ascii="Tahoma" w:hAnsi="Tahoma" w:cs="Tahoma"/>
          <w:sz w:val="20"/>
          <w:szCs w:val="20"/>
          <w:highlight w:val="yellow"/>
        </w:rPr>
        <w:t>.………………..</w:t>
      </w:r>
      <w:r w:rsidRPr="00BD7285">
        <w:rPr>
          <w:rFonts w:ascii="Tahoma" w:hAnsi="Tahoma" w:cs="Tahoma"/>
          <w:sz w:val="20"/>
          <w:szCs w:val="20"/>
        </w:rPr>
        <w:t xml:space="preserve"> e-mail</w:t>
      </w:r>
      <w:r w:rsidRPr="00744A47">
        <w:rPr>
          <w:rFonts w:ascii="Tahoma" w:hAnsi="Tahoma" w:cs="Tahoma"/>
          <w:sz w:val="20"/>
          <w:szCs w:val="20"/>
          <w:highlight w:val="yellow"/>
        </w:rPr>
        <w:t>………………</w:t>
      </w:r>
    </w:p>
    <w:bookmarkEnd w:id="13"/>
    <w:p w14:paraId="6CDF5A56" w14:textId="77777777" w:rsidR="00590EF2" w:rsidRPr="00BD7285" w:rsidRDefault="00590EF2" w:rsidP="00590EF2">
      <w:pPr>
        <w:pStyle w:val="Akapitzlist"/>
        <w:spacing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Zmiana osób wskazanych w niniejszym ustępie może nastąpić w formie pisemnego powiadomienia drugiej Strony, bez konieczności sporządzania aneksu do Umowy.</w:t>
      </w:r>
    </w:p>
    <w:p w14:paraId="4F99870F" w14:textId="77777777" w:rsidR="00590EF2" w:rsidRPr="00BD7285" w:rsidRDefault="00590EF2" w:rsidP="00590EF2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Zmiany i uzupełnienia do niniejszej Umowy będą dokonywane na piśmie w formie aneksu pod rygorem nieważności, z zastrzeżeniem ust. 1.</w:t>
      </w:r>
    </w:p>
    <w:p w14:paraId="6908495F" w14:textId="77777777" w:rsidR="00536C16" w:rsidRPr="00BD7285" w:rsidRDefault="00590EF2" w:rsidP="00536C16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Wykonawca nie może bez</w:t>
      </w:r>
      <w:r w:rsidR="00291ECB" w:rsidRPr="00BD7285">
        <w:rPr>
          <w:rFonts w:ascii="Tahoma" w:hAnsi="Tahoma" w:cs="Tahoma"/>
          <w:sz w:val="20"/>
          <w:szCs w:val="20"/>
        </w:rPr>
        <w:t xml:space="preserve"> pisemnej</w:t>
      </w:r>
      <w:r w:rsidRPr="00BD7285">
        <w:rPr>
          <w:rFonts w:ascii="Tahoma" w:hAnsi="Tahoma" w:cs="Tahoma"/>
          <w:sz w:val="20"/>
          <w:szCs w:val="20"/>
        </w:rPr>
        <w:t xml:space="preserve"> zgody Zamawiającego przenieść praw</w:t>
      </w:r>
      <w:r w:rsidR="00291ECB" w:rsidRPr="00BD7285">
        <w:rPr>
          <w:rFonts w:ascii="Tahoma" w:hAnsi="Tahoma" w:cs="Tahoma"/>
          <w:sz w:val="20"/>
          <w:szCs w:val="20"/>
        </w:rPr>
        <w:t>, wierzytelności</w:t>
      </w:r>
      <w:r w:rsidRPr="00BD7285">
        <w:rPr>
          <w:rFonts w:ascii="Tahoma" w:hAnsi="Tahoma" w:cs="Tahoma"/>
          <w:sz w:val="20"/>
          <w:szCs w:val="20"/>
        </w:rPr>
        <w:t xml:space="preserve"> i obowiązków wynikających z Umowy na podmioty trzecie, pod rygorem nieważności.</w:t>
      </w:r>
    </w:p>
    <w:p w14:paraId="5B347800" w14:textId="7DF3AFA8" w:rsidR="00536C16" w:rsidRPr="00BD7285" w:rsidRDefault="00536C16" w:rsidP="00536C16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color w:val="auto"/>
          <w:sz w:val="20"/>
          <w:szCs w:val="20"/>
        </w:rPr>
        <w:t xml:space="preserve">Do niniejszej Umowy ma zastosowanie prawo polskie. </w:t>
      </w:r>
    </w:p>
    <w:p w14:paraId="3E01823F" w14:textId="77777777" w:rsidR="00590EF2" w:rsidRPr="00BD7285" w:rsidRDefault="00590EF2" w:rsidP="00536C16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W sprawach nie uregulowanych Umową mają zastosowanie przepisy Kodeksu Cywilnego.</w:t>
      </w:r>
    </w:p>
    <w:p w14:paraId="5AEE79C9" w14:textId="77777777" w:rsidR="00590EF2" w:rsidRPr="00BD7285" w:rsidRDefault="00590EF2" w:rsidP="00590EF2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 xml:space="preserve">Sądem właściwym do rozpatrywania spraw spornych, powstałych w związku z realizacją Umowy jest Sąd właściwy ze względu na siedzibę Zamawiającego. </w:t>
      </w:r>
    </w:p>
    <w:p w14:paraId="09C2F821" w14:textId="77777777" w:rsidR="00590EF2" w:rsidRPr="00BD7285" w:rsidRDefault="00590EF2" w:rsidP="00590EF2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Umowę sporządzono w dwóch jednobrzmiących egzemplarzach po jednym dla każdej ze Stron.</w:t>
      </w:r>
    </w:p>
    <w:p w14:paraId="17B5B0E1" w14:textId="77777777" w:rsidR="00590EF2" w:rsidRPr="00BD7285" w:rsidRDefault="00590EF2" w:rsidP="00590EF2">
      <w:pPr>
        <w:pStyle w:val="Akapitzlist"/>
        <w:numPr>
          <w:ilvl w:val="0"/>
          <w:numId w:val="17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Integralną część Umowy stanowią załączniki:</w:t>
      </w:r>
    </w:p>
    <w:p w14:paraId="304F65A1" w14:textId="77777777" w:rsidR="00590EF2" w:rsidRPr="00BD7285" w:rsidRDefault="00590EF2" w:rsidP="00590EF2">
      <w:pPr>
        <w:pStyle w:val="Akapitzlist"/>
        <w:numPr>
          <w:ilvl w:val="0"/>
          <w:numId w:val="19"/>
        </w:numPr>
        <w:spacing w:after="160" w:line="276" w:lineRule="auto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Cena netto Towaru i Dane teleadresowe</w:t>
      </w:r>
    </w:p>
    <w:p w14:paraId="70FAACAC" w14:textId="77777777" w:rsidR="00590EF2" w:rsidRPr="00744A47" w:rsidRDefault="00590EF2" w:rsidP="00590EF2">
      <w:pPr>
        <w:pStyle w:val="Akapitzlist"/>
        <w:numPr>
          <w:ilvl w:val="0"/>
          <w:numId w:val="19"/>
        </w:numPr>
        <w:spacing w:after="160" w:line="276" w:lineRule="auto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……………..</w:t>
      </w:r>
    </w:p>
    <w:p w14:paraId="5BBF44DC" w14:textId="77777777" w:rsidR="00590EF2" w:rsidRPr="00744A47" w:rsidRDefault="00590EF2" w:rsidP="00590EF2">
      <w:pPr>
        <w:pStyle w:val="Akapitzlist"/>
        <w:numPr>
          <w:ilvl w:val="0"/>
          <w:numId w:val="19"/>
        </w:numPr>
        <w:spacing w:after="160" w:line="276" w:lineRule="auto"/>
        <w:rPr>
          <w:rFonts w:ascii="Tahoma" w:hAnsi="Tahoma" w:cs="Tahoma"/>
          <w:sz w:val="20"/>
          <w:szCs w:val="20"/>
          <w:highlight w:val="yellow"/>
        </w:rPr>
      </w:pPr>
      <w:r w:rsidRPr="00744A47">
        <w:rPr>
          <w:rFonts w:ascii="Tahoma" w:hAnsi="Tahoma" w:cs="Tahoma"/>
          <w:sz w:val="20"/>
          <w:szCs w:val="20"/>
          <w:highlight w:val="yellow"/>
        </w:rPr>
        <w:t>……………..</w:t>
      </w:r>
      <w:r w:rsidRPr="00744A47">
        <w:rPr>
          <w:rFonts w:ascii="Tahoma" w:hAnsi="Tahoma" w:cs="Tahoma"/>
          <w:sz w:val="20"/>
          <w:szCs w:val="20"/>
          <w:highlight w:val="yellow"/>
        </w:rPr>
        <w:tab/>
      </w:r>
    </w:p>
    <w:p w14:paraId="7B219D84" w14:textId="3A7F59CC" w:rsidR="000B7F47" w:rsidRPr="00BD7285" w:rsidRDefault="00590EF2" w:rsidP="00EC631A">
      <w:pPr>
        <w:tabs>
          <w:tab w:val="left" w:pos="4111"/>
        </w:tabs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BD7285">
        <w:rPr>
          <w:rFonts w:ascii="Tahoma" w:hAnsi="Tahoma" w:cs="Tahoma"/>
          <w:b/>
          <w:sz w:val="20"/>
          <w:szCs w:val="20"/>
        </w:rPr>
        <w:t>ZAMAWIAJĄCY:</w:t>
      </w:r>
      <w:r w:rsidRPr="00BD7285">
        <w:rPr>
          <w:rFonts w:ascii="Tahoma" w:hAnsi="Tahoma" w:cs="Tahoma"/>
          <w:b/>
          <w:sz w:val="20"/>
          <w:szCs w:val="20"/>
        </w:rPr>
        <w:tab/>
      </w:r>
      <w:r w:rsidRPr="00BD7285">
        <w:rPr>
          <w:rFonts w:ascii="Tahoma" w:hAnsi="Tahoma" w:cs="Tahoma"/>
          <w:b/>
          <w:sz w:val="20"/>
          <w:szCs w:val="20"/>
        </w:rPr>
        <w:tab/>
        <w:t>WYKONAWCA:</w:t>
      </w:r>
    </w:p>
    <w:p w14:paraId="48AE81F9" w14:textId="77777777" w:rsidR="000B7F47" w:rsidRPr="00BD7285" w:rsidRDefault="000B7F47" w:rsidP="00590EF2">
      <w:pPr>
        <w:tabs>
          <w:tab w:val="left" w:pos="360"/>
        </w:tabs>
        <w:spacing w:after="0"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628DFDE" w14:textId="77777777" w:rsidR="000B7F47" w:rsidRPr="00BD7285" w:rsidRDefault="000B7F47" w:rsidP="00590EF2">
      <w:pPr>
        <w:tabs>
          <w:tab w:val="left" w:pos="360"/>
        </w:tabs>
        <w:spacing w:after="0"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E0B786D" w14:textId="77777777" w:rsidR="000B7F47" w:rsidRPr="00BD7285" w:rsidRDefault="000B7F47" w:rsidP="00590EF2">
      <w:pPr>
        <w:tabs>
          <w:tab w:val="left" w:pos="360"/>
        </w:tabs>
        <w:spacing w:after="0"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424102D" w14:textId="3EF8135C" w:rsidR="00590EF2" w:rsidRPr="00BD7285" w:rsidRDefault="00590EF2" w:rsidP="00590EF2">
      <w:pPr>
        <w:tabs>
          <w:tab w:val="left" w:pos="360"/>
        </w:tabs>
        <w:spacing w:after="0" w:line="276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BD7285">
        <w:rPr>
          <w:rFonts w:ascii="Tahoma" w:hAnsi="Tahoma" w:cs="Tahoma"/>
          <w:b/>
          <w:bCs/>
          <w:sz w:val="20"/>
          <w:szCs w:val="20"/>
        </w:rPr>
        <w:t>Załącznik nr 1 do Umowy ………………………………………………….</w:t>
      </w:r>
    </w:p>
    <w:p w14:paraId="568D6E8E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rPr>
          <w:rFonts w:ascii="Tahoma" w:hAnsi="Tahoma" w:cs="Tahoma"/>
          <w:sz w:val="20"/>
          <w:szCs w:val="20"/>
        </w:rPr>
      </w:pPr>
    </w:p>
    <w:p w14:paraId="0AD7201F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Cena</w:t>
      </w:r>
    </w:p>
    <w:tbl>
      <w:tblPr>
        <w:tblpPr w:leftFromText="141" w:rightFromText="141" w:vertAnchor="text" w:horzAnchor="page" w:tblpX="1276" w:tblpY="8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992"/>
        <w:gridCol w:w="2055"/>
        <w:gridCol w:w="1626"/>
      </w:tblGrid>
      <w:tr w:rsidR="00590EF2" w:rsidRPr="00BD7285" w14:paraId="4B872388" w14:textId="77777777" w:rsidTr="00B4487D">
        <w:trPr>
          <w:trHeight w:val="131"/>
        </w:trPr>
        <w:tc>
          <w:tcPr>
            <w:tcW w:w="567" w:type="dxa"/>
            <w:shd w:val="clear" w:color="auto" w:fill="auto"/>
            <w:vAlign w:val="center"/>
          </w:tcPr>
          <w:p w14:paraId="79F7F344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83C65C6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sz w:val="20"/>
                <w:szCs w:val="20"/>
              </w:rPr>
              <w:t>Przedmiot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93054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7285">
              <w:rPr>
                <w:rFonts w:ascii="Tahoma" w:hAnsi="Tahoma" w:cs="Tahoma"/>
                <w:sz w:val="20"/>
                <w:szCs w:val="20"/>
              </w:rPr>
              <w:t>J.M.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15FC05C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7285">
              <w:rPr>
                <w:rFonts w:ascii="Tahoma" w:hAnsi="Tahoma" w:cs="Tahoma"/>
                <w:sz w:val="20"/>
                <w:szCs w:val="20"/>
              </w:rPr>
              <w:t>Maksymalna</w:t>
            </w:r>
          </w:p>
          <w:p w14:paraId="31636BF5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7285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626" w:type="dxa"/>
            <w:shd w:val="clear" w:color="auto" w:fill="auto"/>
            <w:vAlign w:val="center"/>
          </w:tcPr>
          <w:p w14:paraId="4E3151A5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sz w:val="20"/>
                <w:szCs w:val="20"/>
              </w:rPr>
              <w:t>Cena jednostkowa</w:t>
            </w:r>
          </w:p>
          <w:p w14:paraId="55161742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sz w:val="20"/>
                <w:szCs w:val="20"/>
              </w:rPr>
              <w:t>(netto) PLN</w:t>
            </w:r>
          </w:p>
        </w:tc>
      </w:tr>
      <w:tr w:rsidR="00590EF2" w:rsidRPr="00BD7285" w14:paraId="687F0134" w14:textId="77777777" w:rsidTr="00B4487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14:paraId="1A6AE91B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7285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7D7C57" w14:textId="77777777" w:rsidR="00590EF2" w:rsidRPr="00BD7285" w:rsidRDefault="00590EF2" w:rsidP="00B4487D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317CCAD" w14:textId="77777777" w:rsidR="00590EF2" w:rsidRPr="00BD7285" w:rsidRDefault="00590EF2" w:rsidP="00B4487D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13F617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5FD4CA43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  <w:noWrap/>
            <w:vAlign w:val="center"/>
          </w:tcPr>
          <w:p w14:paraId="01605A90" w14:textId="77777777" w:rsidR="00590EF2" w:rsidRPr="00BD7285" w:rsidRDefault="00590EF2" w:rsidP="00B4487D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5E1F40" w14:textId="77777777" w:rsidR="00590EF2" w:rsidRPr="00BD7285" w:rsidRDefault="00590EF2" w:rsidP="00590EF2">
      <w:pPr>
        <w:tabs>
          <w:tab w:val="left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14:paraId="14E1CD1E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3586BCE9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0D09F54A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5213C5AA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5B92E3EC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2D3EB46B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599C44FC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5B0F68C3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7932EC49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</w:p>
    <w:p w14:paraId="319F987E" w14:textId="77777777" w:rsidR="00590EF2" w:rsidRPr="00BD7285" w:rsidRDefault="00590EF2" w:rsidP="00590EF2">
      <w:pPr>
        <w:tabs>
          <w:tab w:val="left" w:pos="360"/>
        </w:tabs>
        <w:spacing w:after="0" w:line="276" w:lineRule="auto"/>
        <w:ind w:left="357" w:hanging="357"/>
        <w:jc w:val="center"/>
        <w:rPr>
          <w:rFonts w:ascii="Tahoma" w:hAnsi="Tahoma" w:cs="Tahoma"/>
          <w:sz w:val="20"/>
          <w:szCs w:val="20"/>
        </w:rPr>
      </w:pPr>
      <w:r w:rsidRPr="00BD7285">
        <w:rPr>
          <w:rFonts w:ascii="Tahoma" w:hAnsi="Tahoma" w:cs="Tahoma"/>
          <w:sz w:val="20"/>
          <w:szCs w:val="20"/>
        </w:rPr>
        <w:t>Dane adresowe Zakładu Napraw Taboru / Lokomotyw do którego będzie dostarczany Towar</w:t>
      </w:r>
    </w:p>
    <w:tbl>
      <w:tblPr>
        <w:tblW w:w="76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3705"/>
      </w:tblGrid>
      <w:tr w:rsidR="00590EF2" w:rsidRPr="00BD7285" w14:paraId="0980F65C" w14:textId="77777777" w:rsidTr="00B4487D">
        <w:trPr>
          <w:trHeight w:val="228"/>
          <w:jc w:val="center"/>
        </w:trPr>
        <w:tc>
          <w:tcPr>
            <w:tcW w:w="3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9E9DF" w14:textId="77777777" w:rsidR="00590EF2" w:rsidRPr="00BD7285" w:rsidRDefault="00590EF2" w:rsidP="00B4487D">
            <w:pPr>
              <w:spacing w:after="0" w:line="276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Nazwa Zakładu</w:t>
            </w:r>
          </w:p>
        </w:tc>
        <w:tc>
          <w:tcPr>
            <w:tcW w:w="370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7DF085" w14:textId="77777777" w:rsidR="00590EF2" w:rsidRPr="00BD7285" w:rsidRDefault="00590EF2" w:rsidP="00B4487D">
            <w:pPr>
              <w:spacing w:after="0" w:line="276" w:lineRule="auto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BD7285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Adres korespondencyjny Zakładu/Sekcji</w:t>
            </w:r>
          </w:p>
        </w:tc>
      </w:tr>
      <w:tr w:rsidR="00590EF2" w:rsidRPr="00BD7285" w14:paraId="6161CF83" w14:textId="77777777" w:rsidTr="00B4487D">
        <w:trPr>
          <w:trHeight w:val="510"/>
          <w:jc w:val="center"/>
        </w:trPr>
        <w:tc>
          <w:tcPr>
            <w:tcW w:w="394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7EB4F" w14:textId="77777777" w:rsidR="00590EF2" w:rsidRPr="00BD7285" w:rsidRDefault="00590EF2" w:rsidP="00B4487D">
            <w:pPr>
              <w:spacing w:after="0"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AFEE8" w14:textId="77777777" w:rsidR="00590EF2" w:rsidRPr="00BD7285" w:rsidRDefault="00590EF2" w:rsidP="00B4487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0062CE81" w14:textId="77777777" w:rsidR="00590EF2" w:rsidRPr="00BD7285" w:rsidRDefault="00590EF2" w:rsidP="00590EF2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6998CC47" w14:textId="77777777" w:rsidR="00590EF2" w:rsidRPr="00BD7285" w:rsidRDefault="00590EF2" w:rsidP="00590EF2">
      <w:pPr>
        <w:spacing w:after="0" w:line="276" w:lineRule="auto"/>
        <w:rPr>
          <w:rFonts w:ascii="Tahoma" w:hAnsi="Tahoma" w:cs="Tahoma"/>
          <w:i/>
          <w:sz w:val="20"/>
          <w:szCs w:val="20"/>
        </w:rPr>
      </w:pPr>
    </w:p>
    <w:p w14:paraId="25E1C073" w14:textId="77777777" w:rsidR="00590EF2" w:rsidRPr="00170ECF" w:rsidRDefault="00590EF2" w:rsidP="00590EF2">
      <w:pPr>
        <w:spacing w:after="0" w:line="276" w:lineRule="auto"/>
        <w:jc w:val="center"/>
        <w:rPr>
          <w:rFonts w:ascii="Tahoma" w:hAnsi="Tahoma" w:cs="Tahoma"/>
          <w:i/>
          <w:sz w:val="20"/>
          <w:szCs w:val="20"/>
        </w:rPr>
      </w:pPr>
      <w:r w:rsidRPr="00744A47">
        <w:rPr>
          <w:rFonts w:ascii="Tahoma" w:hAnsi="Tahoma" w:cs="Tahoma"/>
          <w:i/>
          <w:sz w:val="20"/>
          <w:szCs w:val="20"/>
          <w:highlight w:val="yellow"/>
        </w:rPr>
        <w:t>W RAZIE POTRZEBY PROSZĘ DOPISAĆ INNE WYMAGANIA DOTYCZĄCE TOWARU LUB WARUNKÓW REALIZACJI UMOWY</w:t>
      </w:r>
    </w:p>
    <w:p w14:paraId="60A0B8EB" w14:textId="77777777" w:rsidR="00590EF2" w:rsidRPr="00170ECF" w:rsidRDefault="00590EF2" w:rsidP="00590EF2">
      <w:pPr>
        <w:spacing w:after="0" w:line="276" w:lineRule="auto"/>
        <w:jc w:val="center"/>
        <w:rPr>
          <w:rFonts w:ascii="Tahoma" w:hAnsi="Tahoma" w:cs="Tahoma"/>
          <w:i/>
          <w:sz w:val="20"/>
          <w:szCs w:val="20"/>
        </w:rPr>
      </w:pPr>
    </w:p>
    <w:p w14:paraId="10E2F19B" w14:textId="77777777" w:rsidR="00590EF2" w:rsidRPr="00170ECF" w:rsidRDefault="00590EF2" w:rsidP="00590EF2">
      <w:pPr>
        <w:spacing w:after="0" w:line="276" w:lineRule="auto"/>
        <w:jc w:val="center"/>
        <w:rPr>
          <w:rFonts w:ascii="Tahoma" w:hAnsi="Tahoma" w:cs="Tahoma"/>
          <w:i/>
          <w:sz w:val="20"/>
          <w:szCs w:val="20"/>
        </w:rPr>
      </w:pPr>
    </w:p>
    <w:p w14:paraId="6D5B7FCD" w14:textId="77777777" w:rsidR="00590EF2" w:rsidRPr="00170ECF" w:rsidRDefault="00590EF2" w:rsidP="00590EF2">
      <w:pPr>
        <w:spacing w:after="0" w:line="276" w:lineRule="auto"/>
        <w:jc w:val="center"/>
        <w:rPr>
          <w:rFonts w:ascii="Tahoma" w:hAnsi="Tahoma" w:cs="Tahoma"/>
          <w:i/>
          <w:sz w:val="20"/>
          <w:szCs w:val="20"/>
        </w:rPr>
      </w:pPr>
    </w:p>
    <w:p w14:paraId="3CE61019" w14:textId="77777777" w:rsidR="00590EF2" w:rsidRPr="00170ECF" w:rsidRDefault="00590EF2" w:rsidP="000C7051">
      <w:pPr>
        <w:pStyle w:val="Listapunktowana"/>
        <w:numPr>
          <w:ilvl w:val="0"/>
          <w:numId w:val="0"/>
        </w:numPr>
        <w:spacing w:beforeLines="120" w:before="288" w:after="60" w:line="276" w:lineRule="auto"/>
        <w:jc w:val="both"/>
        <w:rPr>
          <w:rFonts w:ascii="Tahoma" w:hAnsi="Tahoma" w:cs="Tahoma"/>
          <w:sz w:val="20"/>
          <w:szCs w:val="20"/>
        </w:rPr>
      </w:pPr>
    </w:p>
    <w:p w14:paraId="110D1825" w14:textId="77777777" w:rsidR="008C1C39" w:rsidRDefault="008C1C39"/>
    <w:sectPr w:rsidR="008C1C39" w:rsidSect="0090103F"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EFAA7" w14:textId="77777777" w:rsidR="00343742" w:rsidRDefault="00343742" w:rsidP="00590EF2">
      <w:pPr>
        <w:spacing w:after="0" w:line="240" w:lineRule="auto"/>
      </w:pPr>
      <w:r>
        <w:separator/>
      </w:r>
    </w:p>
  </w:endnote>
  <w:endnote w:type="continuationSeparator" w:id="0">
    <w:p w14:paraId="2424724D" w14:textId="77777777" w:rsidR="00343742" w:rsidRDefault="00343742" w:rsidP="0059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643263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933756F" w14:textId="77777777" w:rsidR="00536C16" w:rsidRDefault="00536C1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FD6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1FD6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2D015C" w14:textId="77777777" w:rsidR="00536C16" w:rsidRDefault="00536C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E0509" w14:textId="77777777" w:rsidR="00343742" w:rsidRDefault="00343742" w:rsidP="00590EF2">
      <w:pPr>
        <w:spacing w:after="0" w:line="240" w:lineRule="auto"/>
      </w:pPr>
      <w:r>
        <w:separator/>
      </w:r>
    </w:p>
  </w:footnote>
  <w:footnote w:type="continuationSeparator" w:id="0">
    <w:p w14:paraId="72B16E6B" w14:textId="77777777" w:rsidR="00343742" w:rsidRDefault="00343742" w:rsidP="00590EF2">
      <w:pPr>
        <w:spacing w:after="0" w:line="240" w:lineRule="auto"/>
      </w:pPr>
      <w:r>
        <w:continuationSeparator/>
      </w:r>
    </w:p>
  </w:footnote>
  <w:footnote w:id="1">
    <w:p w14:paraId="3D91B499" w14:textId="679CD855" w:rsidR="00536C16" w:rsidRPr="00D022C5" w:rsidRDefault="00536C16">
      <w:pPr>
        <w:pStyle w:val="Tekstprzypisudolnego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bCs/>
          <w:i/>
          <w:sz w:val="16"/>
          <w:szCs w:val="16"/>
        </w:rPr>
        <w:t xml:space="preserve">Proszę dopisać w przypadku, gdy Wykonawcę reprezentuje pełnomocnik. </w:t>
      </w:r>
    </w:p>
  </w:footnote>
  <w:footnote w:id="2">
    <w:p w14:paraId="1DE7A30A" w14:textId="41DEB7EA" w:rsidR="0010301F" w:rsidRPr="002E23D6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2E23D6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2E23D6">
        <w:rPr>
          <w:rFonts w:ascii="Tahoma" w:hAnsi="Tahoma" w:cs="Tahoma"/>
          <w:i/>
          <w:sz w:val="16"/>
          <w:szCs w:val="16"/>
        </w:rPr>
        <w:t xml:space="preserve"> W razie dodatkowych wymagań, dokumentacji, pozwoleń itp. należy je dokładnie opisać w ust. 2 i następnych w tym m.in. kwestie świadectwa uznanego przez PKP CARGO S.A. producenta wyrobu. Wówczas należy dodać następujące postanowienie umowne: </w:t>
      </w:r>
      <w:r w:rsidR="008541E1" w:rsidRPr="002504C8">
        <w:rPr>
          <w:rFonts w:ascii="Tahoma" w:hAnsi="Tahoma" w:cs="Tahoma"/>
          <w:i/>
          <w:sz w:val="16"/>
          <w:szCs w:val="16"/>
        </w:rPr>
        <w:t>Zamawiający ma prawo wypowiedzieć niniejszą Umowę ze skutkiem natychmiastowym w przypadku, gdy Wykonawcy zostanie cofnięte Świadectwo uznanego przez PKP CARGO S.A., o którym mowa w powyżej lub gdy wygaśnie ważność tego świadectwa.</w:t>
      </w:r>
      <w:r w:rsidRPr="002E23D6">
        <w:rPr>
          <w:rFonts w:ascii="Tahoma" w:hAnsi="Tahoma" w:cs="Tahoma"/>
          <w:i/>
          <w:sz w:val="16"/>
          <w:szCs w:val="16"/>
        </w:rPr>
        <w:t>”</w:t>
      </w:r>
    </w:p>
  </w:footnote>
  <w:footnote w:id="3">
    <w:p w14:paraId="7E9F1568" w14:textId="0A514D00" w:rsidR="00536C16" w:rsidRPr="00D022C5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W zależności od potrzeb i </w:t>
      </w:r>
      <w:r w:rsidR="00F71FD6">
        <w:rPr>
          <w:rFonts w:ascii="Tahoma" w:hAnsi="Tahoma" w:cs="Tahoma"/>
          <w:i/>
          <w:sz w:val="16"/>
          <w:szCs w:val="16"/>
        </w:rPr>
        <w:t xml:space="preserve">podjętej </w:t>
      </w:r>
      <w:r w:rsidRPr="00D022C5">
        <w:rPr>
          <w:rFonts w:ascii="Tahoma" w:hAnsi="Tahoma" w:cs="Tahoma"/>
          <w:i/>
          <w:sz w:val="16"/>
          <w:szCs w:val="16"/>
        </w:rPr>
        <w:t>decyzji biznesowej należy wpisać odpowiedni wariant treści § 2 ust. 1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4">
    <w:p w14:paraId="35B9F83C" w14:textId="2DAA7179" w:rsidR="00536C16" w:rsidRDefault="00536C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i/>
          <w:iCs/>
          <w:sz w:val="16"/>
          <w:szCs w:val="16"/>
        </w:rPr>
        <w:t xml:space="preserve">Proszę </w:t>
      </w:r>
      <w:r w:rsidR="00F71FD6">
        <w:rPr>
          <w:rFonts w:ascii="Tahoma" w:hAnsi="Tahoma" w:cs="Tahoma"/>
          <w:i/>
          <w:iCs/>
          <w:sz w:val="16"/>
          <w:szCs w:val="16"/>
        </w:rPr>
        <w:t xml:space="preserve">zastosować </w:t>
      </w:r>
      <w:r>
        <w:rPr>
          <w:rFonts w:ascii="Tahoma" w:hAnsi="Tahoma" w:cs="Tahoma"/>
          <w:i/>
          <w:iCs/>
          <w:sz w:val="16"/>
          <w:szCs w:val="16"/>
        </w:rPr>
        <w:t xml:space="preserve">gdy </w:t>
      </w:r>
      <w:r w:rsidRPr="00A72681">
        <w:rPr>
          <w:rFonts w:ascii="Tahoma" w:hAnsi="Tahoma" w:cs="Tahoma"/>
          <w:i/>
          <w:iCs/>
          <w:sz w:val="16"/>
          <w:szCs w:val="16"/>
        </w:rPr>
        <w:t xml:space="preserve">wartość umowy przekracza </w:t>
      </w:r>
      <w:r w:rsidR="008541E1">
        <w:rPr>
          <w:rFonts w:ascii="Tahoma" w:hAnsi="Tahoma" w:cs="Tahoma"/>
          <w:i/>
          <w:iCs/>
          <w:sz w:val="16"/>
          <w:szCs w:val="16"/>
        </w:rPr>
        <w:t>3</w:t>
      </w:r>
      <w:r w:rsidRPr="00A72681">
        <w:rPr>
          <w:rFonts w:ascii="Tahoma" w:hAnsi="Tahoma" w:cs="Tahoma"/>
          <w:i/>
          <w:iCs/>
          <w:sz w:val="16"/>
          <w:szCs w:val="16"/>
        </w:rPr>
        <w:t>.000.000 zł</w:t>
      </w:r>
      <w:r>
        <w:rPr>
          <w:rFonts w:ascii="Tahoma" w:hAnsi="Tahoma" w:cs="Tahoma"/>
          <w:i/>
          <w:iCs/>
          <w:sz w:val="16"/>
          <w:szCs w:val="16"/>
        </w:rPr>
        <w:t xml:space="preserve"> brutto.</w:t>
      </w:r>
    </w:p>
  </w:footnote>
  <w:footnote w:id="5">
    <w:p w14:paraId="3805338A" w14:textId="04D7CF55" w:rsidR="00536C16" w:rsidRPr="00D022C5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W zależności od zastosowania zabezpieczenia </w:t>
      </w:r>
      <w:r w:rsidR="00F71FD6">
        <w:rPr>
          <w:rFonts w:ascii="Tahoma" w:hAnsi="Tahoma" w:cs="Tahoma"/>
          <w:i/>
          <w:sz w:val="16"/>
          <w:szCs w:val="16"/>
        </w:rPr>
        <w:t xml:space="preserve">należytego </w:t>
      </w:r>
      <w:r w:rsidRPr="00D022C5">
        <w:rPr>
          <w:rFonts w:ascii="Tahoma" w:hAnsi="Tahoma" w:cs="Tahoma"/>
          <w:i/>
          <w:sz w:val="16"/>
          <w:szCs w:val="16"/>
        </w:rPr>
        <w:t>wykonania umowy.</w:t>
      </w:r>
    </w:p>
  </w:footnote>
  <w:footnote w:id="6">
    <w:p w14:paraId="5F2C3ED4" w14:textId="0BCADC93" w:rsidR="00536C16" w:rsidRPr="00D022C5" w:rsidRDefault="00536C16">
      <w:pPr>
        <w:pStyle w:val="Tekstprzypisudolnego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 xml:space="preserve">Proszę zastosować fragment zaznaczony kursywą w przypadku </w:t>
      </w:r>
      <w:r>
        <w:rPr>
          <w:rFonts w:ascii="Tahoma" w:hAnsi="Tahoma" w:cs="Tahoma"/>
          <w:i/>
          <w:sz w:val="16"/>
          <w:szCs w:val="16"/>
        </w:rPr>
        <w:t>jeśli w umowie zostaną przewidziane</w:t>
      </w:r>
      <w:r w:rsidRPr="00D022C5">
        <w:rPr>
          <w:rFonts w:ascii="Tahoma" w:hAnsi="Tahoma" w:cs="Tahoma"/>
          <w:i/>
          <w:sz w:val="16"/>
          <w:szCs w:val="16"/>
        </w:rPr>
        <w:t xml:space="preserve"> kary umowne.</w:t>
      </w:r>
    </w:p>
  </w:footnote>
  <w:footnote w:id="7">
    <w:p w14:paraId="3A96F93E" w14:textId="49C13F82" w:rsidR="00536C16" w:rsidRPr="00D022C5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Proszę zastosować fragment zaznaczony kursywą jeśli w umowie wystąpi zabezpieczenie należytego wykonania umowy.</w:t>
      </w:r>
    </w:p>
  </w:footnote>
  <w:footnote w:id="8">
    <w:p w14:paraId="35E31068" w14:textId="4C709100" w:rsidR="00536C16" w:rsidRPr="00D022C5" w:rsidRDefault="00536C16">
      <w:pPr>
        <w:pStyle w:val="Tekstprzypisudolnego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>Proszę zastosować fragment zaznaczony kursywą w p</w:t>
      </w:r>
      <w:r>
        <w:rPr>
          <w:rFonts w:ascii="Tahoma" w:hAnsi="Tahoma" w:cs="Tahoma"/>
          <w:i/>
          <w:sz w:val="16"/>
          <w:szCs w:val="16"/>
        </w:rPr>
        <w:t>rzypadku jeśli w umowie zostaną przewidziane</w:t>
      </w:r>
      <w:r w:rsidRPr="00D022C5">
        <w:rPr>
          <w:rFonts w:ascii="Tahoma" w:hAnsi="Tahoma" w:cs="Tahoma"/>
          <w:i/>
          <w:sz w:val="16"/>
          <w:szCs w:val="16"/>
        </w:rPr>
        <w:t xml:space="preserve"> kary umowne.</w:t>
      </w:r>
    </w:p>
  </w:footnote>
  <w:footnote w:id="9">
    <w:p w14:paraId="4FD4D951" w14:textId="54DE9506" w:rsidR="00536C16" w:rsidRPr="00D022C5" w:rsidRDefault="00536C16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iCs/>
          <w:sz w:val="16"/>
          <w:szCs w:val="16"/>
        </w:rPr>
        <w:t>Proszę wybrać odpowiednio lub wpisać inny odpowiedni dokument.</w:t>
      </w:r>
    </w:p>
  </w:footnote>
  <w:footnote w:id="10">
    <w:p w14:paraId="4CE49DA2" w14:textId="25F85DAF" w:rsidR="00536C16" w:rsidRPr="00D022C5" w:rsidRDefault="00536C16" w:rsidP="00590EF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Proszę z</w:t>
      </w:r>
      <w:r>
        <w:rPr>
          <w:rFonts w:ascii="Tahoma" w:hAnsi="Tahoma" w:cs="Tahoma"/>
          <w:i/>
          <w:sz w:val="16"/>
          <w:szCs w:val="16"/>
        </w:rPr>
        <w:t>astosować jeśli w umowie zostanie przewidziane</w:t>
      </w:r>
      <w:r w:rsidRPr="00D022C5">
        <w:rPr>
          <w:rFonts w:ascii="Tahoma" w:hAnsi="Tahoma" w:cs="Tahoma"/>
          <w:i/>
          <w:sz w:val="16"/>
          <w:szCs w:val="16"/>
        </w:rPr>
        <w:t xml:space="preserve"> zabezpieczenie należytego wykonania umowy.</w:t>
      </w:r>
    </w:p>
  </w:footnote>
  <w:footnote w:id="11">
    <w:p w14:paraId="60272349" w14:textId="355B2692" w:rsidR="00536C16" w:rsidRPr="00D022C5" w:rsidRDefault="00536C16">
      <w:pPr>
        <w:pStyle w:val="Tekstprzypisudolnego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iCs/>
          <w:sz w:val="16"/>
          <w:szCs w:val="16"/>
        </w:rPr>
        <w:t xml:space="preserve">Proszę </w:t>
      </w:r>
      <w:r>
        <w:rPr>
          <w:rFonts w:ascii="Tahoma" w:hAnsi="Tahoma" w:cs="Tahoma"/>
          <w:i/>
          <w:iCs/>
          <w:sz w:val="16"/>
          <w:szCs w:val="16"/>
        </w:rPr>
        <w:t>stosować jeśli w umowie zostaną przewidziane</w:t>
      </w:r>
      <w:r w:rsidRPr="00D022C5">
        <w:rPr>
          <w:rFonts w:ascii="Tahoma" w:hAnsi="Tahoma" w:cs="Tahoma"/>
          <w:i/>
          <w:iCs/>
          <w:sz w:val="16"/>
          <w:szCs w:val="16"/>
        </w:rPr>
        <w:t xml:space="preserve"> kary umowne.</w:t>
      </w:r>
    </w:p>
  </w:footnote>
  <w:footnote w:id="12">
    <w:p w14:paraId="79802F15" w14:textId="3D7DBAFB" w:rsidR="00536C16" w:rsidRPr="00D022C5" w:rsidRDefault="00536C16" w:rsidP="00641A0D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="00F71FD6">
        <w:rPr>
          <w:rFonts w:ascii="Tahoma" w:hAnsi="Tahoma" w:cs="Tahoma"/>
          <w:i/>
          <w:iCs/>
          <w:sz w:val="16"/>
          <w:szCs w:val="16"/>
        </w:rPr>
        <w:t>D</w:t>
      </w:r>
      <w:r>
        <w:rPr>
          <w:rFonts w:ascii="Tahoma" w:hAnsi="Tahoma" w:cs="Tahoma"/>
          <w:i/>
          <w:iCs/>
          <w:sz w:val="16"/>
          <w:szCs w:val="16"/>
        </w:rPr>
        <w:t xml:space="preserve">ługości </w:t>
      </w:r>
      <w:r w:rsidRPr="00D022C5">
        <w:rPr>
          <w:rFonts w:ascii="Tahoma" w:hAnsi="Tahoma" w:cs="Tahoma"/>
          <w:i/>
          <w:iCs/>
          <w:sz w:val="16"/>
          <w:szCs w:val="16"/>
        </w:rPr>
        <w:t>terminu płat</w:t>
      </w:r>
      <w:r>
        <w:rPr>
          <w:rFonts w:ascii="Tahoma" w:hAnsi="Tahoma" w:cs="Tahoma"/>
          <w:i/>
          <w:iCs/>
          <w:sz w:val="16"/>
          <w:szCs w:val="16"/>
        </w:rPr>
        <w:t xml:space="preserve">ności </w:t>
      </w:r>
      <w:r w:rsidR="00F71FD6">
        <w:rPr>
          <w:rFonts w:ascii="Tahoma" w:hAnsi="Tahoma" w:cs="Tahoma"/>
          <w:i/>
          <w:iCs/>
          <w:sz w:val="16"/>
          <w:szCs w:val="16"/>
        </w:rPr>
        <w:t xml:space="preserve">należy określić </w:t>
      </w:r>
      <w:r>
        <w:rPr>
          <w:rFonts w:ascii="Tahoma" w:hAnsi="Tahoma" w:cs="Tahoma"/>
          <w:i/>
          <w:iCs/>
          <w:sz w:val="16"/>
          <w:szCs w:val="16"/>
        </w:rPr>
        <w:t>zgodnie z przyjętym w Spółce zasadami.</w:t>
      </w:r>
    </w:p>
  </w:footnote>
  <w:footnote w:id="13">
    <w:p w14:paraId="459B33A9" w14:textId="7ECFF935" w:rsidR="00536C16" w:rsidRPr="00D022C5" w:rsidRDefault="00536C16" w:rsidP="00641A0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 xml:space="preserve">Proszę stosować wyłącznie w przypadku wyrażenia zgody </w:t>
      </w:r>
      <w:r>
        <w:rPr>
          <w:rFonts w:ascii="Tahoma" w:hAnsi="Tahoma" w:cs="Tahoma"/>
          <w:i/>
          <w:sz w:val="16"/>
          <w:szCs w:val="16"/>
        </w:rPr>
        <w:t>przez Wykonawcę</w:t>
      </w:r>
      <w:r w:rsidRPr="00D022C5">
        <w:rPr>
          <w:rFonts w:ascii="Tahoma" w:hAnsi="Tahoma" w:cs="Tahoma"/>
          <w:i/>
          <w:sz w:val="16"/>
          <w:szCs w:val="16"/>
        </w:rPr>
        <w:t xml:space="preserve"> na wystawianie faktur w formie elektronicznej, </w:t>
      </w:r>
      <w:bookmarkStart w:id="3" w:name="_Hlk100325641"/>
      <w:r w:rsidRPr="00D022C5">
        <w:rPr>
          <w:rFonts w:ascii="Tahoma" w:hAnsi="Tahoma" w:cs="Tahoma"/>
          <w:i/>
          <w:sz w:val="16"/>
          <w:szCs w:val="16"/>
        </w:rPr>
        <w:t>zdecydowanie preferowana jest we</w:t>
      </w:r>
      <w:r w:rsidR="00F71FD6">
        <w:rPr>
          <w:rFonts w:ascii="Tahoma" w:hAnsi="Tahoma" w:cs="Tahoma"/>
          <w:i/>
          <w:sz w:val="16"/>
          <w:szCs w:val="16"/>
        </w:rPr>
        <w:t>rsja 1 – faktury elektroniczne (</w:t>
      </w:r>
      <w:r w:rsidRPr="00D022C5">
        <w:rPr>
          <w:rFonts w:ascii="Tahoma" w:hAnsi="Tahoma" w:cs="Tahoma"/>
          <w:i/>
          <w:sz w:val="16"/>
          <w:szCs w:val="16"/>
        </w:rPr>
        <w:t>od 01.01.202</w:t>
      </w:r>
      <w:r w:rsidR="008541E1">
        <w:rPr>
          <w:rFonts w:ascii="Tahoma" w:hAnsi="Tahoma" w:cs="Tahoma"/>
          <w:i/>
          <w:sz w:val="16"/>
          <w:szCs w:val="16"/>
        </w:rPr>
        <w:t>4</w:t>
      </w:r>
      <w:r w:rsidRPr="00D022C5">
        <w:rPr>
          <w:rFonts w:ascii="Tahoma" w:hAnsi="Tahoma" w:cs="Tahoma"/>
          <w:i/>
          <w:sz w:val="16"/>
          <w:szCs w:val="16"/>
        </w:rPr>
        <w:t xml:space="preserve"> r. nie będzie możliwości wystawiania faktur w innej formie</w:t>
      </w:r>
      <w:r w:rsidR="00F71FD6">
        <w:rPr>
          <w:rFonts w:ascii="Tahoma" w:hAnsi="Tahoma" w:cs="Tahoma"/>
          <w:i/>
          <w:sz w:val="16"/>
          <w:szCs w:val="16"/>
        </w:rPr>
        <w:t>)</w:t>
      </w:r>
      <w:r w:rsidRPr="00D022C5">
        <w:rPr>
          <w:rFonts w:ascii="Tahoma" w:hAnsi="Tahoma" w:cs="Tahoma"/>
          <w:i/>
          <w:sz w:val="16"/>
          <w:szCs w:val="16"/>
        </w:rPr>
        <w:t xml:space="preserve">. Faktury papierowe </w:t>
      </w:r>
      <w:r w:rsidR="00F71FD6">
        <w:rPr>
          <w:rFonts w:ascii="Tahoma" w:hAnsi="Tahoma" w:cs="Tahoma"/>
          <w:i/>
          <w:sz w:val="16"/>
          <w:szCs w:val="16"/>
        </w:rPr>
        <w:t xml:space="preserve">należy stosować </w:t>
      </w:r>
      <w:r w:rsidRPr="00D022C5">
        <w:rPr>
          <w:rFonts w:ascii="Tahoma" w:hAnsi="Tahoma" w:cs="Tahoma"/>
          <w:i/>
          <w:sz w:val="16"/>
          <w:szCs w:val="16"/>
        </w:rPr>
        <w:t>tylko i wyłącznie wtedy jeż</w:t>
      </w:r>
      <w:r w:rsidR="00F71FD6">
        <w:rPr>
          <w:rFonts w:ascii="Tahoma" w:hAnsi="Tahoma" w:cs="Tahoma"/>
          <w:i/>
          <w:sz w:val="16"/>
          <w:szCs w:val="16"/>
        </w:rPr>
        <w:t>eli kontrahent nie ma możliwości wystawiania</w:t>
      </w:r>
      <w:r w:rsidRPr="00D022C5">
        <w:rPr>
          <w:rFonts w:ascii="Tahoma" w:hAnsi="Tahoma" w:cs="Tahoma"/>
          <w:i/>
          <w:sz w:val="16"/>
          <w:szCs w:val="16"/>
        </w:rPr>
        <w:t xml:space="preserve"> faktur w formie elektronicznej.</w:t>
      </w:r>
    </w:p>
    <w:bookmarkEnd w:id="3"/>
  </w:footnote>
  <w:footnote w:id="14">
    <w:p w14:paraId="74887F0D" w14:textId="42A4C4FF" w:rsidR="00536C16" w:rsidRPr="00D022C5" w:rsidRDefault="00536C16" w:rsidP="00551BED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>Ust. 1</w:t>
      </w:r>
      <w:r w:rsidR="000B7F47">
        <w:rPr>
          <w:rFonts w:ascii="Tahoma" w:hAnsi="Tahoma" w:cs="Tahoma"/>
          <w:i/>
          <w:sz w:val="16"/>
          <w:szCs w:val="16"/>
        </w:rPr>
        <w:t>8</w:t>
      </w:r>
      <w:r w:rsidRPr="00D022C5">
        <w:rPr>
          <w:rFonts w:ascii="Tahoma" w:hAnsi="Tahoma" w:cs="Tahoma"/>
          <w:i/>
          <w:sz w:val="16"/>
          <w:szCs w:val="16"/>
        </w:rPr>
        <w:t>-2</w:t>
      </w:r>
      <w:r w:rsidR="008541E1">
        <w:rPr>
          <w:rFonts w:ascii="Tahoma" w:hAnsi="Tahoma" w:cs="Tahoma"/>
          <w:i/>
          <w:sz w:val="16"/>
          <w:szCs w:val="16"/>
        </w:rPr>
        <w:t>7</w:t>
      </w:r>
      <w:r w:rsidRPr="00D022C5">
        <w:rPr>
          <w:rFonts w:ascii="Tahoma" w:hAnsi="Tahoma" w:cs="Tahoma"/>
          <w:i/>
          <w:sz w:val="16"/>
          <w:szCs w:val="16"/>
        </w:rPr>
        <w:t xml:space="preserve"> proszę stosować wyłącznie w przypadku wyrażenia zgody </w:t>
      </w:r>
      <w:r w:rsidR="00F71FD6">
        <w:rPr>
          <w:rFonts w:ascii="Tahoma" w:hAnsi="Tahoma" w:cs="Tahoma"/>
          <w:i/>
          <w:sz w:val="16"/>
          <w:szCs w:val="16"/>
        </w:rPr>
        <w:t>przez Wykonawcę</w:t>
      </w:r>
      <w:r w:rsidRPr="00D022C5">
        <w:rPr>
          <w:rFonts w:ascii="Tahoma" w:hAnsi="Tahoma" w:cs="Tahoma"/>
          <w:i/>
          <w:sz w:val="16"/>
          <w:szCs w:val="16"/>
        </w:rPr>
        <w:t xml:space="preserve"> na wystawianie faktur w formie elektronicznej.</w:t>
      </w:r>
    </w:p>
    <w:p w14:paraId="05824FFF" w14:textId="337F0B5C" w:rsidR="00536C16" w:rsidRPr="00D022C5" w:rsidRDefault="00536C16">
      <w:pPr>
        <w:pStyle w:val="Tekstprzypisudolnego"/>
        <w:rPr>
          <w:rFonts w:ascii="Tahoma" w:hAnsi="Tahoma" w:cs="Tahoma"/>
          <w:sz w:val="16"/>
          <w:szCs w:val="16"/>
        </w:rPr>
      </w:pPr>
    </w:p>
  </w:footnote>
  <w:footnote w:id="15">
    <w:p w14:paraId="4325F5B3" w14:textId="1053AC3C" w:rsidR="00536C16" w:rsidRPr="00D022C5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W przypadku braku zabezpieczenia należytego wykonani</w:t>
      </w:r>
      <w:r>
        <w:rPr>
          <w:rFonts w:ascii="Tahoma" w:hAnsi="Tahoma" w:cs="Tahoma"/>
          <w:i/>
          <w:sz w:val="16"/>
          <w:szCs w:val="16"/>
        </w:rPr>
        <w:t>a</w:t>
      </w:r>
      <w:r w:rsidRPr="00D022C5">
        <w:rPr>
          <w:rFonts w:ascii="Tahoma" w:hAnsi="Tahoma" w:cs="Tahoma"/>
          <w:i/>
          <w:sz w:val="16"/>
          <w:szCs w:val="16"/>
        </w:rPr>
        <w:t xml:space="preserve"> umowy </w:t>
      </w:r>
      <w:r w:rsidRPr="00BD7285">
        <w:rPr>
          <w:rFonts w:ascii="Tahoma" w:hAnsi="Tahoma" w:cs="Tahoma"/>
          <w:i/>
          <w:sz w:val="16"/>
          <w:szCs w:val="16"/>
        </w:rPr>
        <w:t>należy odpowiednio zmienić numerację kolejnych paragrafów.</w:t>
      </w:r>
      <w:r w:rsidRPr="008D3443">
        <w:rPr>
          <w:rFonts w:ascii="Tahoma" w:hAnsi="Tahoma" w:cs="Tahoma"/>
          <w:i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>Decyzja w zakresie odst</w:t>
      </w:r>
      <w:r>
        <w:rPr>
          <w:rFonts w:ascii="Tahoma" w:hAnsi="Tahoma" w:cs="Tahoma"/>
          <w:i/>
          <w:sz w:val="16"/>
          <w:szCs w:val="16"/>
        </w:rPr>
        <w:t xml:space="preserve">ąpienia od postanowień </w:t>
      </w:r>
      <w:r w:rsidR="00F71FD6">
        <w:rPr>
          <w:rFonts w:ascii="Tahoma" w:hAnsi="Tahoma" w:cs="Tahoma"/>
          <w:i/>
          <w:sz w:val="16"/>
          <w:szCs w:val="16"/>
        </w:rPr>
        <w:t xml:space="preserve">dotyczących </w:t>
      </w:r>
      <w:r>
        <w:rPr>
          <w:rFonts w:ascii="Tahoma" w:hAnsi="Tahoma" w:cs="Tahoma"/>
          <w:i/>
          <w:sz w:val="16"/>
          <w:szCs w:val="16"/>
        </w:rPr>
        <w:t>zabezpieczenia należytego wykonania umowy należy do komórki merytorycznej.</w:t>
      </w:r>
    </w:p>
  </w:footnote>
  <w:footnote w:id="16">
    <w:p w14:paraId="224FBB5B" w14:textId="53198492" w:rsidR="00536C16" w:rsidRPr="00D022C5" w:rsidRDefault="00536C16" w:rsidP="00536C1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022C5">
        <w:rPr>
          <w:rFonts w:ascii="Tahoma" w:hAnsi="Tahoma" w:cs="Tahoma"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>Decyzja w zakresie odst</w:t>
      </w:r>
      <w:r>
        <w:rPr>
          <w:rFonts w:ascii="Tahoma" w:hAnsi="Tahoma" w:cs="Tahoma"/>
          <w:i/>
          <w:sz w:val="16"/>
          <w:szCs w:val="16"/>
        </w:rPr>
        <w:t>ą</w:t>
      </w:r>
      <w:r w:rsidR="00F71FD6">
        <w:rPr>
          <w:rFonts w:ascii="Tahoma" w:hAnsi="Tahoma" w:cs="Tahoma"/>
          <w:i/>
          <w:sz w:val="16"/>
          <w:szCs w:val="16"/>
        </w:rPr>
        <w:t>pienia od postanowień dotyczących</w:t>
      </w:r>
      <w:r>
        <w:rPr>
          <w:rFonts w:ascii="Tahoma" w:hAnsi="Tahoma" w:cs="Tahoma"/>
          <w:i/>
          <w:sz w:val="16"/>
          <w:szCs w:val="16"/>
        </w:rPr>
        <w:t xml:space="preserve"> kar umownych należy do komórki merytorycznej.</w:t>
      </w:r>
      <w:r w:rsidRPr="00536C16">
        <w:rPr>
          <w:rFonts w:ascii="Tahoma" w:hAnsi="Tahoma" w:cs="Tahoma"/>
          <w:i/>
          <w:sz w:val="16"/>
          <w:szCs w:val="16"/>
        </w:rP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 xml:space="preserve">W przypadku braku </w:t>
      </w:r>
      <w:r w:rsidR="00F71FD6">
        <w:rPr>
          <w:rFonts w:ascii="Tahoma" w:hAnsi="Tahoma" w:cs="Tahoma"/>
          <w:i/>
          <w:sz w:val="16"/>
          <w:szCs w:val="16"/>
        </w:rPr>
        <w:t xml:space="preserve">postanowień dotyczących </w:t>
      </w:r>
      <w:r>
        <w:rPr>
          <w:rFonts w:ascii="Tahoma" w:hAnsi="Tahoma" w:cs="Tahoma"/>
          <w:i/>
          <w:sz w:val="16"/>
          <w:szCs w:val="16"/>
        </w:rPr>
        <w:t xml:space="preserve">kar umownych </w:t>
      </w:r>
      <w:r w:rsidRPr="00D8312D">
        <w:rPr>
          <w:rFonts w:ascii="Tahoma" w:hAnsi="Tahoma" w:cs="Tahoma"/>
          <w:i/>
          <w:sz w:val="16"/>
          <w:szCs w:val="16"/>
        </w:rPr>
        <w:t>należy odpowiednio zmienić numerację kolejnych paragrafów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17">
    <w:p w14:paraId="21B9BCF1" w14:textId="2919FB45" w:rsidR="00536C16" w:rsidRDefault="00536C16" w:rsidP="00536C1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>W przypadku braku zabezpieczenia należytego wykonani</w:t>
      </w:r>
      <w:r>
        <w:rPr>
          <w:rFonts w:ascii="Tahoma" w:hAnsi="Tahoma" w:cs="Tahoma"/>
          <w:i/>
          <w:sz w:val="16"/>
          <w:szCs w:val="16"/>
        </w:rPr>
        <w:t>a</w:t>
      </w:r>
      <w:r w:rsidRPr="00D022C5">
        <w:rPr>
          <w:rFonts w:ascii="Tahoma" w:hAnsi="Tahoma" w:cs="Tahoma"/>
          <w:i/>
          <w:sz w:val="16"/>
          <w:szCs w:val="16"/>
        </w:rPr>
        <w:t xml:space="preserve"> umowy </w:t>
      </w:r>
      <w:r>
        <w:rPr>
          <w:rFonts w:ascii="Tahoma" w:hAnsi="Tahoma" w:cs="Tahoma"/>
          <w:i/>
          <w:sz w:val="16"/>
          <w:szCs w:val="16"/>
        </w:rPr>
        <w:t xml:space="preserve">i/lub </w:t>
      </w:r>
      <w:r w:rsidR="00F71FD6">
        <w:rPr>
          <w:rFonts w:ascii="Tahoma" w:hAnsi="Tahoma" w:cs="Tahoma"/>
          <w:i/>
          <w:sz w:val="16"/>
          <w:szCs w:val="16"/>
        </w:rPr>
        <w:t xml:space="preserve">braku </w:t>
      </w:r>
      <w:r>
        <w:rPr>
          <w:rFonts w:ascii="Tahoma" w:hAnsi="Tahoma" w:cs="Tahoma"/>
          <w:i/>
          <w:sz w:val="16"/>
          <w:szCs w:val="16"/>
        </w:rPr>
        <w:t xml:space="preserve">kar umownych </w:t>
      </w:r>
      <w:r w:rsidRPr="00D8312D">
        <w:rPr>
          <w:rFonts w:ascii="Tahoma" w:hAnsi="Tahoma" w:cs="Tahoma"/>
          <w:i/>
          <w:sz w:val="16"/>
          <w:szCs w:val="16"/>
        </w:rPr>
        <w:t>należy odpowiednio zmienić numerację kolejnych paragrafów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18">
    <w:p w14:paraId="545E7191" w14:textId="79455D26" w:rsidR="00536C16" w:rsidRPr="00F71FD6" w:rsidRDefault="00536C16" w:rsidP="00536C16">
      <w:pPr>
        <w:pStyle w:val="Tekstprzypisudolnego"/>
        <w:jc w:val="both"/>
        <w:rPr>
          <w:rFonts w:ascii="Tahoma" w:hAnsi="Tahoma" w:cs="Tahoma"/>
          <w:i/>
          <w:iCs/>
          <w:sz w:val="16"/>
          <w:szCs w:val="16"/>
        </w:rPr>
      </w:pPr>
      <w:r w:rsidRPr="00A72681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A72681">
        <w:rPr>
          <w:rFonts w:ascii="Tahoma" w:hAnsi="Tahoma" w:cs="Tahoma"/>
          <w:i/>
          <w:iCs/>
          <w:sz w:val="16"/>
          <w:szCs w:val="16"/>
        </w:rPr>
        <w:t xml:space="preserve"> </w:t>
      </w:r>
      <w:r w:rsidR="00F71FD6">
        <w:rPr>
          <w:rFonts w:ascii="Tahoma" w:hAnsi="Tahoma" w:cs="Tahoma"/>
          <w:i/>
          <w:iCs/>
          <w:sz w:val="16"/>
          <w:szCs w:val="16"/>
        </w:rPr>
        <w:t>Należy dopisać „</w:t>
      </w:r>
      <w:r w:rsidR="00F71FD6" w:rsidRPr="00F71FD6">
        <w:rPr>
          <w:rFonts w:ascii="Tahoma" w:hAnsi="Tahoma" w:cs="Tahoma"/>
          <w:i/>
          <w:sz w:val="16"/>
          <w:szCs w:val="16"/>
        </w:rPr>
        <w:t>§ 2 ust.6</w:t>
      </w:r>
      <w:r w:rsidR="00F71FD6">
        <w:rPr>
          <w:rFonts w:ascii="Tahoma" w:hAnsi="Tahoma" w:cs="Tahoma"/>
          <w:i/>
          <w:sz w:val="16"/>
          <w:szCs w:val="16"/>
        </w:rPr>
        <w:t>”</w:t>
      </w:r>
      <w:r w:rsidRPr="00F71FD6">
        <w:rPr>
          <w:rFonts w:ascii="Tahoma" w:hAnsi="Tahoma" w:cs="Tahoma"/>
          <w:i/>
          <w:iCs/>
          <w:sz w:val="16"/>
          <w:szCs w:val="16"/>
        </w:rPr>
        <w:t xml:space="preserve">, gdy wartość umowy przekracza </w:t>
      </w:r>
      <w:r w:rsidR="008541E1">
        <w:rPr>
          <w:rFonts w:ascii="Tahoma" w:hAnsi="Tahoma" w:cs="Tahoma"/>
          <w:i/>
          <w:iCs/>
          <w:sz w:val="16"/>
          <w:szCs w:val="16"/>
        </w:rPr>
        <w:t>3</w:t>
      </w:r>
      <w:r w:rsidRPr="00F71FD6">
        <w:rPr>
          <w:rFonts w:ascii="Tahoma" w:hAnsi="Tahoma" w:cs="Tahoma"/>
          <w:i/>
          <w:iCs/>
          <w:sz w:val="16"/>
          <w:szCs w:val="16"/>
        </w:rPr>
        <w:t>.000.000 zł</w:t>
      </w:r>
      <w:r w:rsidR="00F71FD6">
        <w:rPr>
          <w:rFonts w:ascii="Tahoma" w:hAnsi="Tahoma" w:cs="Tahoma"/>
          <w:i/>
          <w:iCs/>
          <w:sz w:val="16"/>
          <w:szCs w:val="16"/>
        </w:rPr>
        <w:t xml:space="preserve"> brutto i w umowie przewidziano </w:t>
      </w:r>
      <w:r w:rsidR="00F71FD6" w:rsidRPr="00F71FD6">
        <w:rPr>
          <w:rFonts w:ascii="Tahoma" w:hAnsi="Tahoma" w:cs="Tahoma"/>
          <w:i/>
          <w:sz w:val="16"/>
          <w:szCs w:val="16"/>
        </w:rPr>
        <w:t>§ 2 ust.6</w:t>
      </w:r>
      <w:r w:rsidR="00F71FD6">
        <w:rPr>
          <w:rFonts w:ascii="Tahoma" w:hAnsi="Tahoma" w:cs="Tahoma"/>
          <w:i/>
          <w:sz w:val="16"/>
          <w:szCs w:val="16"/>
        </w:rPr>
        <w:t>.</w:t>
      </w:r>
    </w:p>
  </w:footnote>
  <w:footnote w:id="19">
    <w:p w14:paraId="3EDB6689" w14:textId="32B56F4A" w:rsidR="00536C16" w:rsidRDefault="00536C16" w:rsidP="00536C16">
      <w:pPr>
        <w:pStyle w:val="Tekstprzypisudolnego"/>
        <w:jc w:val="both"/>
      </w:pPr>
      <w:r w:rsidRPr="00F71F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71FD6">
        <w:rPr>
          <w:rFonts w:ascii="Tahoma" w:hAnsi="Tahoma" w:cs="Tahoma"/>
          <w:sz w:val="16"/>
          <w:szCs w:val="16"/>
        </w:rPr>
        <w:t xml:space="preserve"> </w:t>
      </w:r>
      <w:r w:rsidRPr="00F71FD6">
        <w:rPr>
          <w:rFonts w:ascii="Tahoma" w:hAnsi="Tahoma" w:cs="Tahoma"/>
          <w:i/>
          <w:sz w:val="16"/>
          <w:szCs w:val="16"/>
        </w:rPr>
        <w:t>W przypadku braku zabezpieczenia należytego wykonania umowy i/lub kar umownych należy odpowiednio zmienić numerację kolejnych paragrafów.</w:t>
      </w:r>
    </w:p>
  </w:footnote>
  <w:footnote w:id="20">
    <w:p w14:paraId="67D3580A" w14:textId="77777777" w:rsidR="00536C16" w:rsidRPr="00D022C5" w:rsidRDefault="00536C16" w:rsidP="00590EF2">
      <w:pPr>
        <w:pStyle w:val="Tekstprzypisudolnego"/>
        <w:jc w:val="both"/>
        <w:rPr>
          <w:rFonts w:ascii="Tahoma" w:hAnsi="Tahoma" w:cs="Tahoma"/>
          <w:i/>
          <w:sz w:val="16"/>
          <w:szCs w:val="16"/>
        </w:rPr>
      </w:pPr>
      <w:r w:rsidRPr="00D022C5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D022C5">
        <w:rPr>
          <w:rFonts w:ascii="Tahoma" w:hAnsi="Tahoma" w:cs="Tahoma"/>
          <w:i/>
          <w:sz w:val="16"/>
          <w:szCs w:val="16"/>
        </w:rPr>
        <w:t xml:space="preserve"> Postanowienie stosujemy w przypadku gdy wymagane jest zabezpieczenie należytego wykonania umowy. Przepis wymaga nadto dostosowania (ust. 6 lub 8) w zależności od formy wybranego zabezpieczenia.</w:t>
      </w:r>
    </w:p>
  </w:footnote>
  <w:footnote w:id="21">
    <w:p w14:paraId="2941EE50" w14:textId="14FFA7FD" w:rsidR="00536C16" w:rsidRDefault="00536C16" w:rsidP="00536C1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022C5">
        <w:rPr>
          <w:rFonts w:ascii="Tahoma" w:hAnsi="Tahoma" w:cs="Tahoma"/>
          <w:i/>
          <w:sz w:val="16"/>
          <w:szCs w:val="16"/>
        </w:rPr>
        <w:t>W przypadku braku zabezpieczenia należytego wykonani</w:t>
      </w:r>
      <w:r>
        <w:rPr>
          <w:rFonts w:ascii="Tahoma" w:hAnsi="Tahoma" w:cs="Tahoma"/>
          <w:i/>
          <w:sz w:val="16"/>
          <w:szCs w:val="16"/>
        </w:rPr>
        <w:t>a</w:t>
      </w:r>
      <w:r w:rsidRPr="00D022C5">
        <w:rPr>
          <w:rFonts w:ascii="Tahoma" w:hAnsi="Tahoma" w:cs="Tahoma"/>
          <w:i/>
          <w:sz w:val="16"/>
          <w:szCs w:val="16"/>
        </w:rPr>
        <w:t xml:space="preserve"> umowy </w:t>
      </w:r>
      <w:r>
        <w:rPr>
          <w:rFonts w:ascii="Tahoma" w:hAnsi="Tahoma" w:cs="Tahoma"/>
          <w:i/>
          <w:sz w:val="16"/>
          <w:szCs w:val="16"/>
        </w:rPr>
        <w:t xml:space="preserve">i/lub </w:t>
      </w:r>
      <w:r w:rsidR="00F71FD6">
        <w:rPr>
          <w:rFonts w:ascii="Tahoma" w:hAnsi="Tahoma" w:cs="Tahoma"/>
          <w:i/>
          <w:sz w:val="16"/>
          <w:szCs w:val="16"/>
        </w:rPr>
        <w:t xml:space="preserve">braku </w:t>
      </w:r>
      <w:r>
        <w:rPr>
          <w:rFonts w:ascii="Tahoma" w:hAnsi="Tahoma" w:cs="Tahoma"/>
          <w:i/>
          <w:sz w:val="16"/>
          <w:szCs w:val="16"/>
        </w:rPr>
        <w:t xml:space="preserve">kar umownych </w:t>
      </w:r>
      <w:r w:rsidRPr="00D8312D">
        <w:rPr>
          <w:rFonts w:ascii="Tahoma" w:hAnsi="Tahoma" w:cs="Tahoma"/>
          <w:i/>
          <w:sz w:val="16"/>
          <w:szCs w:val="16"/>
        </w:rPr>
        <w:t>należy odpowiednio zmienić numerację kolejnych paragrafów</w:t>
      </w:r>
      <w:r>
        <w:rPr>
          <w:rFonts w:ascii="Tahoma" w:hAnsi="Tahoma" w:cs="Tahoma"/>
          <w:i/>
          <w:sz w:val="16"/>
          <w:szCs w:val="16"/>
        </w:rPr>
        <w:t>.</w:t>
      </w:r>
    </w:p>
  </w:footnote>
  <w:footnote w:id="22">
    <w:p w14:paraId="31E56A80" w14:textId="34B4261E" w:rsidR="00536C16" w:rsidRPr="000E61C0" w:rsidRDefault="00536C16" w:rsidP="00590EF2">
      <w:pPr>
        <w:pStyle w:val="Tekstprzypisudolnego"/>
        <w:rPr>
          <w:rFonts w:ascii="Tahoma" w:hAnsi="Tahoma" w:cs="Tahoma"/>
          <w:sz w:val="16"/>
          <w:szCs w:val="16"/>
        </w:rPr>
      </w:pPr>
      <w:r w:rsidRPr="000E61C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61C0">
        <w:rPr>
          <w:rFonts w:ascii="Tahoma" w:hAnsi="Tahoma" w:cs="Tahoma"/>
          <w:sz w:val="16"/>
          <w:szCs w:val="16"/>
        </w:rPr>
        <w:t xml:space="preserve"> </w:t>
      </w:r>
      <w:r w:rsidRPr="000E61C0">
        <w:rPr>
          <w:rFonts w:ascii="Tahoma" w:hAnsi="Tahoma" w:cs="Tahoma"/>
          <w:i/>
          <w:sz w:val="16"/>
          <w:szCs w:val="16"/>
        </w:rPr>
        <w:t>Proszę wykreślić fragment zaznaczony kursywą, jeśli Wykonawca nie ma obowiązku powołania Inspektora Ochrony Danych i go nie powołał.</w:t>
      </w:r>
    </w:p>
  </w:footnote>
  <w:footnote w:id="23">
    <w:p w14:paraId="15F94D8D" w14:textId="2EDC4B4F" w:rsidR="00536C16" w:rsidRPr="000E61C0" w:rsidRDefault="00536C16" w:rsidP="00536C16">
      <w:pPr>
        <w:pStyle w:val="Tekstprzypisudolnego"/>
        <w:jc w:val="both"/>
        <w:rPr>
          <w:sz w:val="16"/>
          <w:szCs w:val="16"/>
        </w:rPr>
      </w:pPr>
      <w:r w:rsidRPr="000E61C0">
        <w:rPr>
          <w:rStyle w:val="Odwoanieprzypisudolnego"/>
          <w:sz w:val="16"/>
          <w:szCs w:val="16"/>
        </w:rPr>
        <w:footnoteRef/>
      </w:r>
      <w:r w:rsidRPr="000E61C0">
        <w:rPr>
          <w:sz w:val="16"/>
          <w:szCs w:val="16"/>
        </w:rPr>
        <w:t xml:space="preserve"> </w:t>
      </w:r>
      <w:r w:rsidRPr="000E61C0">
        <w:rPr>
          <w:rFonts w:ascii="Tahoma" w:hAnsi="Tahoma" w:cs="Tahoma"/>
          <w:i/>
          <w:sz w:val="16"/>
          <w:szCs w:val="16"/>
        </w:rPr>
        <w:t>W przypadku braku</w:t>
      </w:r>
      <w:r w:rsidR="00F71FD6" w:rsidRPr="000E61C0">
        <w:rPr>
          <w:rFonts w:ascii="Tahoma" w:hAnsi="Tahoma" w:cs="Tahoma"/>
          <w:i/>
          <w:sz w:val="16"/>
          <w:szCs w:val="16"/>
        </w:rPr>
        <w:t xml:space="preserve"> postanowień dotyczących</w:t>
      </w:r>
      <w:r w:rsidRPr="000E61C0">
        <w:rPr>
          <w:rFonts w:ascii="Tahoma" w:hAnsi="Tahoma" w:cs="Tahoma"/>
          <w:i/>
          <w:sz w:val="16"/>
          <w:szCs w:val="16"/>
        </w:rPr>
        <w:t xml:space="preserve"> zabezpieczenia należytego wykonania umowy i/lub kar umownych należy odpowiednio zmienić numerację kolejnych paragrafów.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A4EC" w14:textId="33194036" w:rsidR="002504C8" w:rsidRPr="00D8312D" w:rsidRDefault="002504C8" w:rsidP="002504C8">
    <w:pPr>
      <w:shd w:val="clear" w:color="auto" w:fill="FFFFFF" w:themeFill="background1"/>
      <w:spacing w:line="276" w:lineRule="auto"/>
      <w:ind w:left="7080"/>
      <w:jc w:val="right"/>
      <w:rPr>
        <w:rFonts w:ascii="Tahoma" w:hAnsi="Tahoma" w:cs="Tahoma"/>
        <w:b/>
        <w:sz w:val="16"/>
        <w:szCs w:val="16"/>
      </w:rPr>
    </w:pPr>
    <w:r w:rsidRPr="00D8312D">
      <w:rPr>
        <w:rFonts w:ascii="Tahoma" w:hAnsi="Tahoma" w:cs="Tahoma"/>
        <w:b/>
        <w:sz w:val="16"/>
        <w:szCs w:val="16"/>
      </w:rPr>
      <w:t xml:space="preserve">Załącznik nr 2 do </w:t>
    </w:r>
    <w:r>
      <w:rPr>
        <w:rFonts w:ascii="Tahoma" w:hAnsi="Tahoma" w:cs="Tahoma"/>
        <w:b/>
        <w:sz w:val="16"/>
        <w:szCs w:val="16"/>
      </w:rPr>
      <w:t xml:space="preserve">Zarządzenia nr 01/2023 Dyrektora Biura Prawnego </w:t>
    </w:r>
    <w:r>
      <w:rPr>
        <w:rFonts w:ascii="Tahoma" w:hAnsi="Tahoma" w:cs="Tahoma"/>
        <w:b/>
        <w:sz w:val="16"/>
        <w:szCs w:val="16"/>
      </w:rPr>
      <w:br/>
      <w:t>PKP CARGOTABOR Sp. z o.o.</w:t>
    </w:r>
    <w:r w:rsidR="006A0B89">
      <w:rPr>
        <w:rFonts w:ascii="Tahoma" w:hAnsi="Tahoma" w:cs="Tahoma"/>
        <w:b/>
        <w:sz w:val="16"/>
        <w:szCs w:val="16"/>
      </w:rPr>
      <w:t xml:space="preserve"> w restrukturyzacji</w:t>
    </w:r>
    <w:r w:rsidRPr="00D8312D">
      <w:rPr>
        <w:rFonts w:ascii="Tahoma" w:hAnsi="Tahoma" w:cs="Tahoma"/>
        <w:b/>
        <w:sz w:val="16"/>
        <w:szCs w:val="16"/>
      </w:rPr>
      <w:br/>
      <w:t xml:space="preserve">z dnia </w:t>
    </w:r>
    <w:r>
      <w:rPr>
        <w:rFonts w:ascii="Tahoma" w:hAnsi="Tahoma" w:cs="Tahoma"/>
        <w:b/>
        <w:sz w:val="16"/>
        <w:szCs w:val="16"/>
      </w:rPr>
      <w:t>01</w:t>
    </w:r>
    <w:r w:rsidRPr="00D8312D">
      <w:rPr>
        <w:rFonts w:ascii="Tahoma" w:hAnsi="Tahoma" w:cs="Tahoma"/>
        <w:b/>
        <w:sz w:val="16"/>
        <w:szCs w:val="16"/>
      </w:rPr>
      <w:t xml:space="preserve"> </w:t>
    </w:r>
    <w:r>
      <w:rPr>
        <w:rFonts w:ascii="Tahoma" w:hAnsi="Tahoma" w:cs="Tahoma"/>
        <w:b/>
        <w:sz w:val="16"/>
        <w:szCs w:val="16"/>
      </w:rPr>
      <w:t>września</w:t>
    </w:r>
    <w:r w:rsidRPr="00D8312D">
      <w:rPr>
        <w:rFonts w:ascii="Tahoma" w:hAnsi="Tahoma" w:cs="Tahoma"/>
        <w:b/>
        <w:sz w:val="16"/>
        <w:szCs w:val="16"/>
      </w:rPr>
      <w:t xml:space="preserve"> 202</w:t>
    </w:r>
    <w:r>
      <w:rPr>
        <w:rFonts w:ascii="Tahoma" w:hAnsi="Tahoma" w:cs="Tahoma"/>
        <w:b/>
        <w:sz w:val="16"/>
        <w:szCs w:val="16"/>
      </w:rPr>
      <w:t>3</w:t>
    </w:r>
    <w:r w:rsidRPr="00D8312D">
      <w:rPr>
        <w:rFonts w:ascii="Tahoma" w:hAnsi="Tahoma" w:cs="Tahoma"/>
        <w:b/>
        <w:sz w:val="16"/>
        <w:szCs w:val="16"/>
      </w:rPr>
      <w:t xml:space="preserve"> r.</w:t>
    </w:r>
  </w:p>
  <w:p w14:paraId="086FAF71" w14:textId="77777777" w:rsidR="00536C16" w:rsidRDefault="00536C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4B283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B13AA7"/>
    <w:multiLevelType w:val="hybridMultilevel"/>
    <w:tmpl w:val="26B8A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CDE"/>
    <w:multiLevelType w:val="hybridMultilevel"/>
    <w:tmpl w:val="276CD15A"/>
    <w:lvl w:ilvl="0" w:tplc="B41661B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81D51"/>
    <w:multiLevelType w:val="hybridMultilevel"/>
    <w:tmpl w:val="712AF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42DA"/>
    <w:multiLevelType w:val="multilevel"/>
    <w:tmpl w:val="512A3F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C494F9A"/>
    <w:multiLevelType w:val="hybridMultilevel"/>
    <w:tmpl w:val="189C9C56"/>
    <w:lvl w:ilvl="0" w:tplc="2DE2B670">
      <w:start w:val="1"/>
      <w:numFmt w:val="decimal"/>
      <w:lvlText w:val="%1."/>
      <w:lvlJc w:val="left"/>
      <w:pPr>
        <w:ind w:left="720" w:hanging="360"/>
      </w:pPr>
    </w:lvl>
    <w:lvl w:ilvl="1" w:tplc="638674EA">
      <w:start w:val="1"/>
      <w:numFmt w:val="lowerLetter"/>
      <w:lvlText w:val="%2."/>
      <w:lvlJc w:val="left"/>
      <w:pPr>
        <w:ind w:left="1440" w:hanging="360"/>
      </w:pPr>
    </w:lvl>
    <w:lvl w:ilvl="2" w:tplc="9560FED6">
      <w:start w:val="1"/>
      <w:numFmt w:val="lowerRoman"/>
      <w:lvlText w:val="%3."/>
      <w:lvlJc w:val="right"/>
      <w:pPr>
        <w:ind w:left="2160" w:hanging="180"/>
      </w:pPr>
    </w:lvl>
    <w:lvl w:ilvl="3" w:tplc="FB78EE8A">
      <w:start w:val="1"/>
      <w:numFmt w:val="decimal"/>
      <w:lvlText w:val="%4."/>
      <w:lvlJc w:val="left"/>
      <w:pPr>
        <w:ind w:left="2880" w:hanging="360"/>
      </w:pPr>
    </w:lvl>
    <w:lvl w:ilvl="4" w:tplc="A768C03A">
      <w:start w:val="1"/>
      <w:numFmt w:val="lowerLetter"/>
      <w:lvlText w:val="%5."/>
      <w:lvlJc w:val="left"/>
      <w:pPr>
        <w:ind w:left="3600" w:hanging="360"/>
      </w:pPr>
    </w:lvl>
    <w:lvl w:ilvl="5" w:tplc="0D5032D4">
      <w:start w:val="1"/>
      <w:numFmt w:val="lowerRoman"/>
      <w:lvlText w:val="%6."/>
      <w:lvlJc w:val="right"/>
      <w:pPr>
        <w:ind w:left="4320" w:hanging="180"/>
      </w:pPr>
    </w:lvl>
    <w:lvl w:ilvl="6" w:tplc="372E4238">
      <w:start w:val="1"/>
      <w:numFmt w:val="decimal"/>
      <w:lvlText w:val="%7."/>
      <w:lvlJc w:val="left"/>
      <w:pPr>
        <w:ind w:left="5040" w:hanging="360"/>
      </w:pPr>
    </w:lvl>
    <w:lvl w:ilvl="7" w:tplc="CD085792">
      <w:start w:val="1"/>
      <w:numFmt w:val="lowerLetter"/>
      <w:lvlText w:val="%8."/>
      <w:lvlJc w:val="left"/>
      <w:pPr>
        <w:ind w:left="5760" w:hanging="360"/>
      </w:pPr>
    </w:lvl>
    <w:lvl w:ilvl="8" w:tplc="FBB62C1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6939"/>
    <w:multiLevelType w:val="hybridMultilevel"/>
    <w:tmpl w:val="FDB46ED2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3622A60"/>
    <w:multiLevelType w:val="hybridMultilevel"/>
    <w:tmpl w:val="B61A7DEA"/>
    <w:lvl w:ilvl="0" w:tplc="863C2F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11480"/>
    <w:multiLevelType w:val="hybridMultilevel"/>
    <w:tmpl w:val="1B68B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175C"/>
    <w:multiLevelType w:val="hybridMultilevel"/>
    <w:tmpl w:val="15C6B2AC"/>
    <w:lvl w:ilvl="0" w:tplc="7BE4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BF12AC"/>
    <w:multiLevelType w:val="hybridMultilevel"/>
    <w:tmpl w:val="0EDED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531B3"/>
    <w:multiLevelType w:val="hybridMultilevel"/>
    <w:tmpl w:val="B852D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723D1"/>
    <w:multiLevelType w:val="hybridMultilevel"/>
    <w:tmpl w:val="2A427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D619A"/>
    <w:multiLevelType w:val="hybridMultilevel"/>
    <w:tmpl w:val="F650D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A2234"/>
    <w:multiLevelType w:val="hybridMultilevel"/>
    <w:tmpl w:val="9A345DAE"/>
    <w:lvl w:ilvl="0" w:tplc="4A401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505CB"/>
    <w:multiLevelType w:val="hybridMultilevel"/>
    <w:tmpl w:val="C6CE4E10"/>
    <w:lvl w:ilvl="0" w:tplc="A2CAAF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A00F42"/>
    <w:multiLevelType w:val="hybridMultilevel"/>
    <w:tmpl w:val="2AD8F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32479"/>
    <w:multiLevelType w:val="hybridMultilevel"/>
    <w:tmpl w:val="D5FA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00B94"/>
    <w:multiLevelType w:val="hybridMultilevel"/>
    <w:tmpl w:val="A0F2DCDC"/>
    <w:lvl w:ilvl="0" w:tplc="4DFC2F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1253DD"/>
    <w:multiLevelType w:val="hybridMultilevel"/>
    <w:tmpl w:val="10CCC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A1C26"/>
    <w:multiLevelType w:val="hybridMultilevel"/>
    <w:tmpl w:val="94A86F68"/>
    <w:lvl w:ilvl="0" w:tplc="01A2EE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291947"/>
    <w:multiLevelType w:val="hybridMultilevel"/>
    <w:tmpl w:val="BEF2D0DC"/>
    <w:lvl w:ilvl="0" w:tplc="2390BE26">
      <w:start w:val="1"/>
      <w:numFmt w:val="decimal"/>
      <w:lvlText w:val="%1)"/>
      <w:lvlJc w:val="left"/>
      <w:pPr>
        <w:ind w:left="108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155A63"/>
    <w:multiLevelType w:val="hybridMultilevel"/>
    <w:tmpl w:val="C5B43392"/>
    <w:lvl w:ilvl="0" w:tplc="672C98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7F3BCD"/>
    <w:multiLevelType w:val="hybridMultilevel"/>
    <w:tmpl w:val="E248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552AD"/>
    <w:multiLevelType w:val="hybridMultilevel"/>
    <w:tmpl w:val="1B68B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30493"/>
    <w:multiLevelType w:val="hybridMultilevel"/>
    <w:tmpl w:val="665C4BBC"/>
    <w:lvl w:ilvl="0" w:tplc="7C240F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5874694">
    <w:abstractNumId w:val="0"/>
  </w:num>
  <w:num w:numId="2" w16cid:durableId="334651074">
    <w:abstractNumId w:val="24"/>
  </w:num>
  <w:num w:numId="3" w16cid:durableId="1983654974">
    <w:abstractNumId w:val="8"/>
  </w:num>
  <w:num w:numId="4" w16cid:durableId="337850242">
    <w:abstractNumId w:val="10"/>
  </w:num>
  <w:num w:numId="5" w16cid:durableId="439029891">
    <w:abstractNumId w:val="16"/>
  </w:num>
  <w:num w:numId="6" w16cid:durableId="140461648">
    <w:abstractNumId w:val="23"/>
  </w:num>
  <w:num w:numId="7" w16cid:durableId="783160207">
    <w:abstractNumId w:val="2"/>
  </w:num>
  <w:num w:numId="8" w16cid:durableId="209076836">
    <w:abstractNumId w:val="12"/>
  </w:num>
  <w:num w:numId="9" w16cid:durableId="1095858301">
    <w:abstractNumId w:val="18"/>
  </w:num>
  <w:num w:numId="10" w16cid:durableId="927926658">
    <w:abstractNumId w:val="19"/>
  </w:num>
  <w:num w:numId="11" w16cid:durableId="1126005223">
    <w:abstractNumId w:val="25"/>
  </w:num>
  <w:num w:numId="12" w16cid:durableId="434595012">
    <w:abstractNumId w:val="17"/>
  </w:num>
  <w:num w:numId="13" w16cid:durableId="889456200">
    <w:abstractNumId w:val="11"/>
  </w:num>
  <w:num w:numId="14" w16cid:durableId="1115055439">
    <w:abstractNumId w:val="21"/>
  </w:num>
  <w:num w:numId="15" w16cid:durableId="1710689256">
    <w:abstractNumId w:val="3"/>
  </w:num>
  <w:num w:numId="16" w16cid:durableId="1917976938">
    <w:abstractNumId w:val="15"/>
  </w:num>
  <w:num w:numId="17" w16cid:durableId="1164707720">
    <w:abstractNumId w:val="14"/>
  </w:num>
  <w:num w:numId="18" w16cid:durableId="1339890595">
    <w:abstractNumId w:val="22"/>
  </w:num>
  <w:num w:numId="19" w16cid:durableId="1107776430">
    <w:abstractNumId w:val="9"/>
  </w:num>
  <w:num w:numId="20" w16cid:durableId="848449638">
    <w:abstractNumId w:val="13"/>
  </w:num>
  <w:num w:numId="21" w16cid:durableId="1273978637">
    <w:abstractNumId w:val="1"/>
  </w:num>
  <w:num w:numId="22" w16cid:durableId="552229501">
    <w:abstractNumId w:val="6"/>
  </w:num>
  <w:num w:numId="23" w16cid:durableId="72120909">
    <w:abstractNumId w:val="20"/>
  </w:num>
  <w:num w:numId="24" w16cid:durableId="588582861">
    <w:abstractNumId w:val="7"/>
  </w:num>
  <w:num w:numId="25" w16cid:durableId="681279226">
    <w:abstractNumId w:val="4"/>
  </w:num>
  <w:num w:numId="26" w16cid:durableId="101622504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Szczyrbowska Wiktoria">
    <w15:presenceInfo w15:providerId="AD" w15:userId="S-1-5-21-2125920538-141138847-2597526216-41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EF2"/>
    <w:rsid w:val="00004C3F"/>
    <w:rsid w:val="00031148"/>
    <w:rsid w:val="00035219"/>
    <w:rsid w:val="00037C87"/>
    <w:rsid w:val="000B62B7"/>
    <w:rsid w:val="000B7F47"/>
    <w:rsid w:val="000C7051"/>
    <w:rsid w:val="000E61C0"/>
    <w:rsid w:val="0010301F"/>
    <w:rsid w:val="0011702E"/>
    <w:rsid w:val="001503D7"/>
    <w:rsid w:val="00173BDB"/>
    <w:rsid w:val="001B7A11"/>
    <w:rsid w:val="00245FE3"/>
    <w:rsid w:val="002504C8"/>
    <w:rsid w:val="00291ECB"/>
    <w:rsid w:val="002C3ECF"/>
    <w:rsid w:val="002E23D6"/>
    <w:rsid w:val="00343742"/>
    <w:rsid w:val="003F41B2"/>
    <w:rsid w:val="004B4A21"/>
    <w:rsid w:val="004C2A30"/>
    <w:rsid w:val="004E5CE8"/>
    <w:rsid w:val="00536C16"/>
    <w:rsid w:val="00547F1C"/>
    <w:rsid w:val="00551BED"/>
    <w:rsid w:val="00560BED"/>
    <w:rsid w:val="00581FA6"/>
    <w:rsid w:val="00590EF2"/>
    <w:rsid w:val="005A0AA5"/>
    <w:rsid w:val="005E016B"/>
    <w:rsid w:val="00612394"/>
    <w:rsid w:val="00637D30"/>
    <w:rsid w:val="00641A0D"/>
    <w:rsid w:val="0066619C"/>
    <w:rsid w:val="006A0B89"/>
    <w:rsid w:val="006A661A"/>
    <w:rsid w:val="006A79C7"/>
    <w:rsid w:val="006E4DE4"/>
    <w:rsid w:val="006E6ED9"/>
    <w:rsid w:val="00742AB0"/>
    <w:rsid w:val="00744A47"/>
    <w:rsid w:val="00752318"/>
    <w:rsid w:val="0079146A"/>
    <w:rsid w:val="007C4296"/>
    <w:rsid w:val="008541E1"/>
    <w:rsid w:val="00857945"/>
    <w:rsid w:val="00877068"/>
    <w:rsid w:val="00885E07"/>
    <w:rsid w:val="00886B44"/>
    <w:rsid w:val="008A5101"/>
    <w:rsid w:val="008C1C39"/>
    <w:rsid w:val="008D3443"/>
    <w:rsid w:val="0090103F"/>
    <w:rsid w:val="0092054E"/>
    <w:rsid w:val="00997388"/>
    <w:rsid w:val="009C7662"/>
    <w:rsid w:val="009D7AF7"/>
    <w:rsid w:val="009E10FE"/>
    <w:rsid w:val="009F7719"/>
    <w:rsid w:val="00A0159B"/>
    <w:rsid w:val="00A254E7"/>
    <w:rsid w:val="00A72681"/>
    <w:rsid w:val="00B2015E"/>
    <w:rsid w:val="00B4487D"/>
    <w:rsid w:val="00B96092"/>
    <w:rsid w:val="00BC67A8"/>
    <w:rsid w:val="00BD7285"/>
    <w:rsid w:val="00C01502"/>
    <w:rsid w:val="00C64780"/>
    <w:rsid w:val="00C94B79"/>
    <w:rsid w:val="00C95D19"/>
    <w:rsid w:val="00CB365A"/>
    <w:rsid w:val="00D022C5"/>
    <w:rsid w:val="00D21FE1"/>
    <w:rsid w:val="00D43570"/>
    <w:rsid w:val="00D46C1B"/>
    <w:rsid w:val="00D8312D"/>
    <w:rsid w:val="00D96E4A"/>
    <w:rsid w:val="00DC6765"/>
    <w:rsid w:val="00DD6802"/>
    <w:rsid w:val="00DE3C4B"/>
    <w:rsid w:val="00E45FB7"/>
    <w:rsid w:val="00E52BDE"/>
    <w:rsid w:val="00E5606E"/>
    <w:rsid w:val="00E93B9B"/>
    <w:rsid w:val="00EC631A"/>
    <w:rsid w:val="00EC7C9F"/>
    <w:rsid w:val="00EF0A46"/>
    <w:rsid w:val="00F71FD6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F63FF"/>
  <w15:docId w15:val="{88EBCF8C-96EA-4BFF-A991-46C997A5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EF2"/>
  </w:style>
  <w:style w:type="paragraph" w:styleId="Nagwek1">
    <w:name w:val="heading 1"/>
    <w:next w:val="Normalny"/>
    <w:link w:val="Nagwek1Znak"/>
    <w:uiPriority w:val="9"/>
    <w:qFormat/>
    <w:rsid w:val="00590EF2"/>
    <w:pPr>
      <w:keepNext/>
      <w:keepLines/>
      <w:spacing w:after="0"/>
      <w:ind w:left="10" w:hanging="10"/>
      <w:jc w:val="center"/>
      <w:outlineLvl w:val="0"/>
    </w:pPr>
    <w:rPr>
      <w:rFonts w:ascii="Arial" w:eastAsia="Arial" w:hAnsi="Arial" w:cs="Arial"/>
      <w:b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0EF2"/>
    <w:rPr>
      <w:rFonts w:ascii="Arial" w:eastAsia="Arial" w:hAnsi="Arial" w:cs="Arial"/>
      <w:b/>
      <w:color w:val="000000"/>
      <w:sz w:val="28"/>
      <w:lang w:eastAsia="pl-PL"/>
    </w:rPr>
  </w:style>
  <w:style w:type="paragraph" w:styleId="Akapitzlist">
    <w:name w:val="List Paragraph"/>
    <w:aliases w:val="Obiekt,List Paragraph1,Punktowanie,Podsis rysunku,BulletC,bez formatowania,Wyliczanie,Akapit z listą3,Akapit z listą31,Numerowanie,normalny tekst,L1,Alpha list,lp1,List Paragraph2,ISCG Numerowanie,x.,Preambuła,Nagłowek 3,List Paragraph"/>
    <w:basedOn w:val="Normalny"/>
    <w:link w:val="AkapitzlistZnak"/>
    <w:uiPriority w:val="34"/>
    <w:qFormat/>
    <w:rsid w:val="00590EF2"/>
    <w:pPr>
      <w:spacing w:after="11" w:line="265" w:lineRule="auto"/>
      <w:ind w:left="720" w:hanging="10"/>
      <w:contextualSpacing/>
      <w:jc w:val="both"/>
    </w:pPr>
    <w:rPr>
      <w:rFonts w:ascii="Arial" w:eastAsia="Arial" w:hAnsi="Arial" w:cs="Arial"/>
      <w:color w:val="000000"/>
      <w:sz w:val="24"/>
      <w:lang w:eastAsia="pl-PL"/>
    </w:rPr>
  </w:style>
  <w:style w:type="paragraph" w:styleId="Listapunktowana">
    <w:name w:val="List Bullet"/>
    <w:basedOn w:val="Normalny"/>
    <w:uiPriority w:val="99"/>
    <w:unhideWhenUsed/>
    <w:rsid w:val="00590EF2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590EF2"/>
    <w:rPr>
      <w:color w:val="0563C1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9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EF2"/>
  </w:style>
  <w:style w:type="paragraph" w:styleId="Tytu">
    <w:name w:val="Title"/>
    <w:basedOn w:val="Normalny"/>
    <w:next w:val="Normalny"/>
    <w:link w:val="TytuZnak"/>
    <w:uiPriority w:val="10"/>
    <w:qFormat/>
    <w:rsid w:val="00590E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0E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rsid w:val="00590E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E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90EF2"/>
    <w:rPr>
      <w:rFonts w:cs="Times New Roman"/>
      <w:vertAlign w:val="superscript"/>
    </w:rPr>
  </w:style>
  <w:style w:type="paragraph" w:customStyle="1" w:styleId="Style5">
    <w:name w:val="Style5"/>
    <w:basedOn w:val="Normalny"/>
    <w:uiPriority w:val="99"/>
    <w:rsid w:val="00590EF2"/>
    <w:pPr>
      <w:widowControl w:val="0"/>
      <w:autoSpaceDE w:val="0"/>
      <w:autoSpaceDN w:val="0"/>
      <w:adjustRightInd w:val="0"/>
      <w:spacing w:after="0" w:line="269" w:lineRule="exact"/>
      <w:ind w:firstLine="25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uiPriority w:val="99"/>
    <w:rsid w:val="00590EF2"/>
    <w:rPr>
      <w:rFonts w:ascii="Arial" w:hAnsi="Arial"/>
      <w:sz w:val="24"/>
    </w:rPr>
  </w:style>
  <w:style w:type="character" w:customStyle="1" w:styleId="AkapitzlistZnak">
    <w:name w:val="Akapit z listą Znak"/>
    <w:aliases w:val="Obiekt Znak,List Paragraph1 Znak,Punktowanie Znak,Podsis rysunku Znak,BulletC Znak,bez formatowania Znak,Wyliczanie Znak,Akapit z listą3 Znak,Akapit z listą31 Znak,Numerowanie Znak,normalny tekst Znak,L1 Znak,Alpha list Znak,lp1 Znak"/>
    <w:link w:val="Akapitzlist"/>
    <w:uiPriority w:val="34"/>
    <w:qFormat/>
    <w:rsid w:val="00590EF2"/>
    <w:rPr>
      <w:rFonts w:ascii="Arial" w:eastAsia="Arial" w:hAnsi="Arial" w:cs="Arial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90EF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0EF2"/>
    <w:rPr>
      <w:rFonts w:ascii="Calibri" w:hAnsi="Calibri"/>
      <w:szCs w:val="21"/>
    </w:rPr>
  </w:style>
  <w:style w:type="character" w:customStyle="1" w:styleId="apple-converted-space">
    <w:name w:val="apple-converted-space"/>
    <w:basedOn w:val="Domylnaczcionkaakapitu"/>
    <w:rsid w:val="00590EF2"/>
  </w:style>
  <w:style w:type="character" w:styleId="Odwoaniedokomentarza">
    <w:name w:val="annotation reference"/>
    <w:basedOn w:val="Domylnaczcionkaakapitu"/>
    <w:uiPriority w:val="99"/>
    <w:semiHidden/>
    <w:unhideWhenUsed/>
    <w:rsid w:val="00291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E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E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E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3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312D"/>
  </w:style>
  <w:style w:type="paragraph" w:customStyle="1" w:styleId="Default">
    <w:name w:val="Default"/>
    <w:qFormat/>
    <w:rsid w:val="00536C16"/>
    <w:pPr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54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.zakup@pkpcargotabo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BC56-FBE4-884E-B0A1-2C5264F0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6345</Words>
  <Characters>38072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Godlewska-Pietrzak Anna</dc:creator>
  <cp:keywords/>
  <dc:description/>
  <cp:lastModifiedBy>Szczyrbowska Wiktoria</cp:lastModifiedBy>
  <cp:revision>4</cp:revision>
  <cp:lastPrinted>2023-09-01T11:30:00Z</cp:lastPrinted>
  <dcterms:created xsi:type="dcterms:W3CDTF">2024-01-11T06:11:00Z</dcterms:created>
  <dcterms:modified xsi:type="dcterms:W3CDTF">2024-11-27T07:21:00Z</dcterms:modified>
</cp:coreProperties>
</file>